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14494" w14:textId="77777777" w:rsidR="00010A2B" w:rsidRPr="00A63EA4" w:rsidRDefault="00010A2B" w:rsidP="006B3632">
      <w:pPr>
        <w:spacing w:after="0" w:line="240" w:lineRule="auto"/>
        <w:ind w:left="7080"/>
        <w:jc w:val="right"/>
        <w:rPr>
          <w:rFonts w:ascii="Times New Roman" w:hAnsi="Times New Roman" w:cs="Times New Roman"/>
          <w:sz w:val="24"/>
          <w:szCs w:val="24"/>
        </w:rPr>
      </w:pPr>
      <w:r w:rsidRPr="00A63EA4">
        <w:rPr>
          <w:rFonts w:ascii="Times New Roman" w:hAnsi="Times New Roman" w:cs="Times New Roman"/>
          <w:sz w:val="24"/>
          <w:szCs w:val="24"/>
        </w:rPr>
        <w:t>EELNÕU</w:t>
      </w:r>
    </w:p>
    <w:p w14:paraId="4E3D5D61" w14:textId="21FC74CF" w:rsidR="00010A2B" w:rsidRDefault="00AE2FE0" w:rsidP="006B3632">
      <w:pPr>
        <w:spacing w:after="0" w:line="240" w:lineRule="auto"/>
        <w:ind w:left="7788"/>
        <w:jc w:val="right"/>
        <w:rPr>
          <w:rFonts w:ascii="Times New Roman" w:hAnsi="Times New Roman" w:cs="Times New Roman"/>
          <w:sz w:val="24"/>
          <w:szCs w:val="24"/>
        </w:rPr>
      </w:pPr>
      <w:r>
        <w:rPr>
          <w:rFonts w:ascii="Times New Roman" w:hAnsi="Times New Roman" w:cs="Times New Roman"/>
          <w:sz w:val="24"/>
          <w:szCs w:val="24"/>
        </w:rPr>
        <w:t>1</w:t>
      </w:r>
      <w:r w:rsidR="00D1535A">
        <w:rPr>
          <w:rFonts w:ascii="Times New Roman" w:hAnsi="Times New Roman" w:cs="Times New Roman"/>
          <w:sz w:val="24"/>
          <w:szCs w:val="24"/>
        </w:rPr>
        <w:t>7</w:t>
      </w:r>
      <w:r w:rsidR="096D3515" w:rsidRPr="0831BEF3">
        <w:rPr>
          <w:rFonts w:ascii="Times New Roman" w:hAnsi="Times New Roman" w:cs="Times New Roman"/>
          <w:sz w:val="24"/>
          <w:szCs w:val="24"/>
        </w:rPr>
        <w:t>.</w:t>
      </w:r>
      <w:r w:rsidR="00257BA1">
        <w:rPr>
          <w:rFonts w:ascii="Times New Roman" w:hAnsi="Times New Roman" w:cs="Times New Roman"/>
          <w:sz w:val="24"/>
          <w:szCs w:val="24"/>
        </w:rPr>
        <w:t>10</w:t>
      </w:r>
      <w:r w:rsidR="096D3515" w:rsidRPr="0831BEF3">
        <w:rPr>
          <w:rFonts w:ascii="Times New Roman" w:hAnsi="Times New Roman" w:cs="Times New Roman"/>
          <w:sz w:val="24"/>
          <w:szCs w:val="24"/>
        </w:rPr>
        <w:t>.2024</w:t>
      </w:r>
    </w:p>
    <w:p w14:paraId="01AD7AB3" w14:textId="77777777" w:rsidR="006778B0" w:rsidRPr="008C2D2C" w:rsidRDefault="006778B0" w:rsidP="006778B0">
      <w:pPr>
        <w:spacing w:after="0" w:line="240" w:lineRule="auto"/>
        <w:ind w:left="7788"/>
        <w:jc w:val="both"/>
        <w:rPr>
          <w:rFonts w:ascii="Times New Roman" w:hAnsi="Times New Roman" w:cs="Times New Roman"/>
          <w:sz w:val="24"/>
          <w:szCs w:val="24"/>
        </w:rPr>
      </w:pPr>
    </w:p>
    <w:p w14:paraId="233441A9" w14:textId="5709BB38" w:rsidR="00010A2B" w:rsidRPr="00867F22" w:rsidRDefault="42D450B7" w:rsidP="0831BEF3">
      <w:pPr>
        <w:spacing w:after="0" w:line="240" w:lineRule="auto"/>
        <w:jc w:val="center"/>
        <w:rPr>
          <w:rFonts w:ascii="Times New Roman" w:hAnsi="Times New Roman" w:cs="Times New Roman"/>
          <w:b/>
          <w:bCs/>
          <w:sz w:val="32"/>
          <w:szCs w:val="32"/>
        </w:rPr>
      </w:pPr>
      <w:r w:rsidRPr="0831BEF3">
        <w:rPr>
          <w:rFonts w:ascii="Times New Roman" w:hAnsi="Times New Roman" w:cs="Times New Roman"/>
          <w:b/>
          <w:bCs/>
          <w:sz w:val="32"/>
          <w:szCs w:val="32"/>
        </w:rPr>
        <w:t>Puuetega inimeste sotsiaaltoetuste seaduse</w:t>
      </w:r>
      <w:r w:rsidR="4990CB23" w:rsidRPr="0831BEF3">
        <w:rPr>
          <w:rFonts w:ascii="Times New Roman" w:hAnsi="Times New Roman" w:cs="Times New Roman"/>
          <w:b/>
          <w:bCs/>
          <w:sz w:val="32"/>
          <w:szCs w:val="32"/>
        </w:rPr>
        <w:t xml:space="preserve"> </w:t>
      </w:r>
      <w:r w:rsidR="51B3935A" w:rsidRPr="0831BEF3">
        <w:rPr>
          <w:rFonts w:ascii="Times New Roman" w:hAnsi="Times New Roman" w:cs="Times New Roman"/>
          <w:b/>
          <w:bCs/>
          <w:sz w:val="32"/>
          <w:szCs w:val="32"/>
        </w:rPr>
        <w:t xml:space="preserve">muutmise </w:t>
      </w:r>
      <w:r w:rsidR="4990CB23" w:rsidRPr="0831BEF3">
        <w:rPr>
          <w:rFonts w:ascii="Times New Roman" w:hAnsi="Times New Roman" w:cs="Times New Roman"/>
          <w:b/>
          <w:bCs/>
          <w:sz w:val="32"/>
          <w:szCs w:val="32"/>
        </w:rPr>
        <w:t xml:space="preserve">ja </w:t>
      </w:r>
      <w:r w:rsidR="191348FC" w:rsidRPr="0831BEF3">
        <w:rPr>
          <w:rFonts w:ascii="Times New Roman" w:hAnsi="Times New Roman" w:cs="Times New Roman"/>
          <w:b/>
          <w:bCs/>
          <w:sz w:val="32"/>
          <w:szCs w:val="32"/>
        </w:rPr>
        <w:t>selle</w:t>
      </w:r>
      <w:r w:rsidR="13FC56CD" w:rsidRPr="0831BEF3">
        <w:rPr>
          <w:rFonts w:ascii="Times New Roman" w:hAnsi="Times New Roman" w:cs="Times New Roman"/>
          <w:b/>
          <w:bCs/>
          <w:sz w:val="32"/>
          <w:szCs w:val="32"/>
        </w:rPr>
        <w:t>ga seo</w:t>
      </w:r>
      <w:r w:rsidR="7E6AB6AD" w:rsidRPr="0831BEF3">
        <w:rPr>
          <w:rFonts w:ascii="Times New Roman" w:hAnsi="Times New Roman" w:cs="Times New Roman"/>
          <w:b/>
          <w:bCs/>
          <w:sz w:val="32"/>
          <w:szCs w:val="32"/>
        </w:rPr>
        <w:t>nduvalt</w:t>
      </w:r>
      <w:r w:rsidR="191348FC" w:rsidRPr="0831BEF3">
        <w:rPr>
          <w:rFonts w:ascii="Times New Roman" w:hAnsi="Times New Roman" w:cs="Times New Roman"/>
          <w:b/>
          <w:bCs/>
          <w:sz w:val="32"/>
          <w:szCs w:val="32"/>
        </w:rPr>
        <w:t xml:space="preserve"> </w:t>
      </w:r>
      <w:r w:rsidR="4990CB23" w:rsidRPr="0831BEF3">
        <w:rPr>
          <w:rFonts w:ascii="Times New Roman" w:hAnsi="Times New Roman" w:cs="Times New Roman"/>
          <w:b/>
          <w:bCs/>
          <w:sz w:val="32"/>
          <w:szCs w:val="32"/>
        </w:rPr>
        <w:t>teiste seaduste muutmise</w:t>
      </w:r>
      <w:r w:rsidR="4D7C5986" w:rsidRPr="0831BEF3">
        <w:rPr>
          <w:rFonts w:ascii="Times New Roman" w:hAnsi="Times New Roman" w:cs="Times New Roman"/>
          <w:b/>
          <w:bCs/>
          <w:sz w:val="32"/>
          <w:szCs w:val="32"/>
        </w:rPr>
        <w:t xml:space="preserve"> </w:t>
      </w:r>
      <w:r w:rsidRPr="0831BEF3">
        <w:rPr>
          <w:rFonts w:ascii="Times New Roman" w:hAnsi="Times New Roman" w:cs="Times New Roman"/>
          <w:b/>
          <w:bCs/>
          <w:sz w:val="32"/>
          <w:szCs w:val="32"/>
        </w:rPr>
        <w:t>seadus</w:t>
      </w:r>
    </w:p>
    <w:p w14:paraId="635D9B82" w14:textId="77777777" w:rsidR="008C2D2C" w:rsidRPr="008C2D2C" w:rsidRDefault="008C2D2C" w:rsidP="000A7F87">
      <w:pPr>
        <w:spacing w:after="0" w:line="240" w:lineRule="auto"/>
        <w:jc w:val="both"/>
        <w:rPr>
          <w:rFonts w:ascii="Times New Roman" w:hAnsi="Times New Roman" w:cs="Times New Roman"/>
          <w:b/>
          <w:sz w:val="24"/>
          <w:szCs w:val="24"/>
        </w:rPr>
      </w:pPr>
    </w:p>
    <w:p w14:paraId="2288D8D7" w14:textId="60530AE7" w:rsidR="00134668" w:rsidRDefault="00692B53" w:rsidP="000A7F87">
      <w:pPr>
        <w:spacing w:after="0" w:line="240" w:lineRule="auto"/>
        <w:jc w:val="both"/>
        <w:rPr>
          <w:rFonts w:ascii="Times New Roman" w:hAnsi="Times New Roman" w:cs="Times New Roman"/>
          <w:b/>
          <w:bCs/>
          <w:sz w:val="24"/>
          <w:szCs w:val="24"/>
        </w:rPr>
      </w:pPr>
      <w:r w:rsidRPr="00867F22">
        <w:rPr>
          <w:rFonts w:ascii="Times New Roman" w:hAnsi="Times New Roman" w:cs="Times New Roman"/>
          <w:b/>
          <w:sz w:val="24"/>
          <w:szCs w:val="24"/>
        </w:rPr>
        <w:t xml:space="preserve">§ 1. </w:t>
      </w:r>
      <w:r w:rsidR="00990384" w:rsidRPr="00F64CDB">
        <w:rPr>
          <w:rFonts w:ascii="Times New Roman" w:hAnsi="Times New Roman" w:cs="Times New Roman"/>
          <w:b/>
          <w:bCs/>
          <w:sz w:val="24"/>
          <w:szCs w:val="24"/>
        </w:rPr>
        <w:t>Puuetega inimeste sotsiaaltoetuste seadus</w:t>
      </w:r>
      <w:r w:rsidR="00990384">
        <w:rPr>
          <w:rFonts w:ascii="Times New Roman" w:hAnsi="Times New Roman" w:cs="Times New Roman"/>
          <w:b/>
          <w:bCs/>
          <w:sz w:val="24"/>
          <w:szCs w:val="24"/>
        </w:rPr>
        <w:t>e muutmine</w:t>
      </w:r>
    </w:p>
    <w:p w14:paraId="384BB98A" w14:textId="77777777" w:rsidR="00FE4A4D" w:rsidRDefault="00FE4A4D" w:rsidP="000A7F87">
      <w:pPr>
        <w:spacing w:after="0" w:line="240" w:lineRule="auto"/>
        <w:jc w:val="both"/>
        <w:rPr>
          <w:rFonts w:ascii="Times New Roman" w:hAnsi="Times New Roman" w:cs="Times New Roman"/>
          <w:b/>
          <w:bCs/>
          <w:sz w:val="24"/>
          <w:szCs w:val="24"/>
        </w:rPr>
      </w:pPr>
    </w:p>
    <w:p w14:paraId="714D039B" w14:textId="5948C44E" w:rsidR="00990384" w:rsidRPr="009770D9" w:rsidRDefault="00FE4A4D" w:rsidP="000A7F87">
      <w:pPr>
        <w:spacing w:after="0" w:line="240" w:lineRule="auto"/>
        <w:jc w:val="both"/>
        <w:rPr>
          <w:rFonts w:ascii="Times New Roman" w:hAnsi="Times New Roman" w:cs="Times New Roman"/>
          <w:sz w:val="24"/>
          <w:szCs w:val="24"/>
        </w:rPr>
      </w:pPr>
      <w:r w:rsidRPr="009770D9">
        <w:rPr>
          <w:rFonts w:ascii="Times New Roman" w:hAnsi="Times New Roman" w:cs="Times New Roman"/>
          <w:sz w:val="24"/>
          <w:szCs w:val="24"/>
        </w:rPr>
        <w:t>Puuetega inimeste sotsiaaltoetuste seaduses tehakse järgmised muudatused:</w:t>
      </w:r>
    </w:p>
    <w:p w14:paraId="2AB94332" w14:textId="77777777" w:rsidR="003C7557" w:rsidRPr="009770D9" w:rsidRDefault="003C7557" w:rsidP="000A7F87">
      <w:pPr>
        <w:spacing w:after="0" w:line="240" w:lineRule="auto"/>
        <w:jc w:val="both"/>
        <w:rPr>
          <w:rFonts w:ascii="Times New Roman" w:hAnsi="Times New Roman" w:cs="Times New Roman"/>
          <w:sz w:val="24"/>
          <w:szCs w:val="24"/>
        </w:rPr>
      </w:pPr>
    </w:p>
    <w:p w14:paraId="6B3058B0" w14:textId="29228BBF" w:rsidR="007A0512" w:rsidRDefault="00FA1C2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1)</w:t>
      </w:r>
      <w:r w:rsidRPr="00736A47">
        <w:rPr>
          <w:rFonts w:ascii="Times New Roman" w:hAnsi="Times New Roman" w:cs="Times New Roman"/>
          <w:sz w:val="24"/>
          <w:szCs w:val="24"/>
        </w:rPr>
        <w:t xml:space="preserve"> </w:t>
      </w:r>
      <w:commentRangeStart w:id="0"/>
      <w:r w:rsidR="001C1F6A" w:rsidRPr="00736A47">
        <w:rPr>
          <w:rFonts w:ascii="Times New Roman" w:hAnsi="Times New Roman" w:cs="Times New Roman"/>
          <w:sz w:val="24"/>
          <w:szCs w:val="24"/>
        </w:rPr>
        <w:t>paragrahv</w:t>
      </w:r>
      <w:r w:rsidR="008725DE" w:rsidRPr="00736A47">
        <w:rPr>
          <w:rFonts w:ascii="Times New Roman" w:hAnsi="Times New Roman" w:cs="Times New Roman"/>
          <w:sz w:val="24"/>
          <w:szCs w:val="24"/>
        </w:rPr>
        <w:t>i</w:t>
      </w:r>
      <w:r w:rsidR="001C1F6A" w:rsidRPr="00736A47">
        <w:rPr>
          <w:rFonts w:ascii="Times New Roman" w:hAnsi="Times New Roman" w:cs="Times New Roman"/>
          <w:sz w:val="24"/>
          <w:szCs w:val="24"/>
        </w:rPr>
        <w:t xml:space="preserve"> 2 lõi</w:t>
      </w:r>
      <w:r w:rsidR="00FC4304" w:rsidRPr="00736A47">
        <w:rPr>
          <w:rFonts w:ascii="Times New Roman" w:hAnsi="Times New Roman" w:cs="Times New Roman"/>
          <w:sz w:val="24"/>
          <w:szCs w:val="24"/>
        </w:rPr>
        <w:t>k</w:t>
      </w:r>
      <w:r w:rsidR="001C1F6A" w:rsidRPr="00736A47">
        <w:rPr>
          <w:rFonts w:ascii="Times New Roman" w:hAnsi="Times New Roman" w:cs="Times New Roman"/>
          <w:sz w:val="24"/>
          <w:szCs w:val="24"/>
        </w:rPr>
        <w:t>e</w:t>
      </w:r>
      <w:r w:rsidR="004626D3" w:rsidRPr="00736A47">
        <w:rPr>
          <w:rFonts w:ascii="Times New Roman" w:hAnsi="Times New Roman" w:cs="Times New Roman"/>
          <w:sz w:val="24"/>
          <w:szCs w:val="24"/>
        </w:rPr>
        <w:t>s</w:t>
      </w:r>
      <w:r w:rsidR="001C1F6A" w:rsidRPr="00736A47">
        <w:rPr>
          <w:rFonts w:ascii="Times New Roman" w:hAnsi="Times New Roman" w:cs="Times New Roman"/>
          <w:sz w:val="24"/>
          <w:szCs w:val="24"/>
        </w:rPr>
        <w:t xml:space="preserve"> 1</w:t>
      </w:r>
      <w:r w:rsidR="001C1F6A" w:rsidRPr="00736A47">
        <w:rPr>
          <w:rFonts w:ascii="Times New Roman" w:hAnsi="Times New Roman" w:cs="Times New Roman"/>
          <w:sz w:val="24"/>
          <w:szCs w:val="24"/>
          <w:vertAlign w:val="superscript"/>
        </w:rPr>
        <w:t>1</w:t>
      </w:r>
      <w:r w:rsidR="005868B6" w:rsidRPr="00736A47">
        <w:rPr>
          <w:rFonts w:ascii="Times New Roman" w:hAnsi="Times New Roman" w:cs="Times New Roman"/>
          <w:sz w:val="24"/>
          <w:szCs w:val="24"/>
        </w:rPr>
        <w:t>,</w:t>
      </w:r>
      <w:r w:rsidR="005868B6" w:rsidRPr="00736A47">
        <w:rPr>
          <w:rFonts w:ascii="Times New Roman" w:hAnsi="Times New Roman" w:cs="Times New Roman"/>
          <w:sz w:val="24"/>
          <w:szCs w:val="24"/>
          <w:vertAlign w:val="superscript"/>
        </w:rPr>
        <w:t xml:space="preserve"> </w:t>
      </w:r>
      <w:r w:rsidR="00ED3B1E" w:rsidRPr="00736A47">
        <w:rPr>
          <w:rFonts w:ascii="Times New Roman" w:hAnsi="Times New Roman" w:cs="Times New Roman"/>
          <w:sz w:val="24"/>
          <w:szCs w:val="24"/>
        </w:rPr>
        <w:t>§ 2 lõi</w:t>
      </w:r>
      <w:r w:rsidR="00FC4304" w:rsidRPr="00736A47">
        <w:rPr>
          <w:rFonts w:ascii="Times New Roman" w:hAnsi="Times New Roman" w:cs="Times New Roman"/>
          <w:sz w:val="24"/>
          <w:szCs w:val="24"/>
        </w:rPr>
        <w:t>k</w:t>
      </w:r>
      <w:r w:rsidR="00ED3B1E" w:rsidRPr="00736A47">
        <w:rPr>
          <w:rFonts w:ascii="Times New Roman" w:hAnsi="Times New Roman" w:cs="Times New Roman"/>
          <w:sz w:val="24"/>
          <w:szCs w:val="24"/>
        </w:rPr>
        <w:t>e</w:t>
      </w:r>
      <w:r w:rsidR="00FC4304" w:rsidRPr="00736A47">
        <w:rPr>
          <w:rFonts w:ascii="Times New Roman" w:hAnsi="Times New Roman" w:cs="Times New Roman"/>
          <w:sz w:val="24"/>
          <w:szCs w:val="24"/>
        </w:rPr>
        <w:t>s</w:t>
      </w:r>
      <w:r w:rsidR="00ED3B1E" w:rsidRPr="00736A47">
        <w:rPr>
          <w:rFonts w:ascii="Times New Roman" w:hAnsi="Times New Roman" w:cs="Times New Roman"/>
          <w:sz w:val="24"/>
          <w:szCs w:val="24"/>
        </w:rPr>
        <w:t xml:space="preserve"> 2</w:t>
      </w:r>
      <w:r w:rsidR="00ED3B1E" w:rsidRPr="00736A47">
        <w:rPr>
          <w:rFonts w:ascii="Times New Roman" w:hAnsi="Times New Roman" w:cs="Times New Roman"/>
          <w:sz w:val="24"/>
          <w:szCs w:val="24"/>
          <w:vertAlign w:val="superscript"/>
        </w:rPr>
        <w:t>1</w:t>
      </w:r>
      <w:commentRangeEnd w:id="0"/>
      <w:r w:rsidR="00400F4A" w:rsidRPr="00736A47">
        <w:rPr>
          <w:rStyle w:val="Kommentaariviide"/>
        </w:rPr>
        <w:commentReference w:id="0"/>
      </w:r>
      <w:r w:rsidR="00ED3B1E" w:rsidRPr="00736A47">
        <w:rPr>
          <w:rFonts w:ascii="Times New Roman" w:hAnsi="Times New Roman" w:cs="Times New Roman"/>
          <w:sz w:val="24"/>
          <w:szCs w:val="24"/>
        </w:rPr>
        <w:t>,</w:t>
      </w:r>
      <w:r w:rsidR="00781322" w:rsidRPr="00736A47">
        <w:rPr>
          <w:rFonts w:ascii="Times New Roman" w:hAnsi="Times New Roman" w:cs="Times New Roman"/>
          <w:sz w:val="24"/>
          <w:szCs w:val="24"/>
        </w:rPr>
        <w:t xml:space="preserve"> </w:t>
      </w:r>
      <w:r w:rsidR="005C5C31" w:rsidRPr="00736A47">
        <w:rPr>
          <w:rFonts w:ascii="Times New Roman" w:hAnsi="Times New Roman" w:cs="Times New Roman"/>
          <w:sz w:val="24"/>
          <w:szCs w:val="24"/>
        </w:rPr>
        <w:t>§ 2</w:t>
      </w:r>
      <w:r w:rsidR="005C5C31" w:rsidRPr="00736A47">
        <w:rPr>
          <w:rFonts w:ascii="Times New Roman" w:hAnsi="Times New Roman" w:cs="Times New Roman"/>
          <w:sz w:val="24"/>
          <w:szCs w:val="24"/>
          <w:vertAlign w:val="superscript"/>
        </w:rPr>
        <w:t>4</w:t>
      </w:r>
      <w:r w:rsidR="005C5C31" w:rsidRPr="00736A47">
        <w:rPr>
          <w:rFonts w:ascii="Times New Roman" w:hAnsi="Times New Roman" w:cs="Times New Roman"/>
          <w:sz w:val="24"/>
          <w:szCs w:val="24"/>
        </w:rPr>
        <w:t xml:space="preserve"> lõike</w:t>
      </w:r>
      <w:r w:rsidR="00546EF1" w:rsidRPr="00736A47">
        <w:rPr>
          <w:rFonts w:ascii="Times New Roman" w:hAnsi="Times New Roman" w:cs="Times New Roman"/>
          <w:sz w:val="24"/>
          <w:szCs w:val="24"/>
        </w:rPr>
        <w:t xml:space="preserve"> 3 punktis 3</w:t>
      </w:r>
      <w:r w:rsidR="00195FE1" w:rsidRPr="00736A47">
        <w:rPr>
          <w:rFonts w:ascii="Times New Roman" w:hAnsi="Times New Roman" w:cs="Times New Roman"/>
          <w:sz w:val="24"/>
          <w:szCs w:val="24"/>
        </w:rPr>
        <w:t xml:space="preserve"> ja</w:t>
      </w:r>
      <w:r w:rsidR="009B2900" w:rsidRPr="00736A47">
        <w:rPr>
          <w:rFonts w:ascii="Times New Roman" w:hAnsi="Times New Roman" w:cs="Times New Roman"/>
          <w:sz w:val="24"/>
          <w:szCs w:val="24"/>
        </w:rPr>
        <w:t xml:space="preserve"> lõikes </w:t>
      </w:r>
      <w:r w:rsidR="00FF4514" w:rsidRPr="00736A47">
        <w:rPr>
          <w:rFonts w:ascii="Times New Roman" w:hAnsi="Times New Roman" w:cs="Times New Roman"/>
          <w:sz w:val="24"/>
          <w:szCs w:val="24"/>
        </w:rPr>
        <w:t xml:space="preserve">5 </w:t>
      </w:r>
      <w:r w:rsidR="00195FE1" w:rsidRPr="00736A47">
        <w:rPr>
          <w:rFonts w:ascii="Times New Roman" w:hAnsi="Times New Roman" w:cs="Times New Roman"/>
          <w:sz w:val="24"/>
          <w:szCs w:val="24"/>
        </w:rPr>
        <w:t>ning</w:t>
      </w:r>
      <w:r w:rsidR="008D08D4" w:rsidRPr="00736A47">
        <w:rPr>
          <w:rFonts w:ascii="Times New Roman" w:hAnsi="Times New Roman" w:cs="Times New Roman"/>
          <w:sz w:val="24"/>
          <w:szCs w:val="24"/>
        </w:rPr>
        <w:t xml:space="preserve"> § 6 lõikes 2 </w:t>
      </w:r>
      <w:r w:rsidR="00757014" w:rsidRPr="00736A47">
        <w:rPr>
          <w:rFonts w:ascii="Times New Roman" w:hAnsi="Times New Roman" w:cs="Times New Roman"/>
          <w:sz w:val="24"/>
          <w:szCs w:val="24"/>
        </w:rPr>
        <w:t xml:space="preserve">asendatakse </w:t>
      </w:r>
      <w:r w:rsidR="00A80A72" w:rsidRPr="00736A47">
        <w:rPr>
          <w:rFonts w:ascii="Times New Roman" w:hAnsi="Times New Roman" w:cs="Times New Roman"/>
          <w:sz w:val="24"/>
          <w:szCs w:val="24"/>
        </w:rPr>
        <w:t>tekstiosa</w:t>
      </w:r>
      <w:r w:rsidR="004F5540" w:rsidRPr="00736A47">
        <w:rPr>
          <w:rFonts w:ascii="Times New Roman" w:hAnsi="Times New Roman" w:cs="Times New Roman"/>
          <w:sz w:val="24"/>
          <w:szCs w:val="24"/>
        </w:rPr>
        <w:t xml:space="preserve"> „</w:t>
      </w:r>
      <w:r w:rsidR="008568E6" w:rsidRPr="00736A47">
        <w:rPr>
          <w:rFonts w:ascii="Times New Roman" w:hAnsi="Times New Roman" w:cs="Times New Roman"/>
          <w:sz w:val="24"/>
          <w:szCs w:val="24"/>
        </w:rPr>
        <w:t>16-aasta</w:t>
      </w:r>
      <w:r w:rsidR="006E5594" w:rsidRPr="00736A47">
        <w:rPr>
          <w:rFonts w:ascii="Times New Roman" w:hAnsi="Times New Roman" w:cs="Times New Roman"/>
          <w:sz w:val="24"/>
          <w:szCs w:val="24"/>
        </w:rPr>
        <w:t>ne</w:t>
      </w:r>
      <w:r w:rsidR="008568E6" w:rsidRPr="00736A47">
        <w:rPr>
          <w:rFonts w:ascii="Times New Roman" w:hAnsi="Times New Roman" w:cs="Times New Roman"/>
          <w:sz w:val="24"/>
          <w:szCs w:val="24"/>
        </w:rPr>
        <w:t xml:space="preserve">“ </w:t>
      </w:r>
      <w:r w:rsidR="00A80A72" w:rsidRPr="00736A47">
        <w:rPr>
          <w:rFonts w:ascii="Times New Roman" w:hAnsi="Times New Roman" w:cs="Times New Roman"/>
          <w:sz w:val="24"/>
          <w:szCs w:val="24"/>
        </w:rPr>
        <w:t>tekstiosaga</w:t>
      </w:r>
      <w:r w:rsidR="008568E6" w:rsidRPr="00736A47">
        <w:rPr>
          <w:rFonts w:ascii="Times New Roman" w:hAnsi="Times New Roman" w:cs="Times New Roman"/>
          <w:sz w:val="24"/>
          <w:szCs w:val="24"/>
        </w:rPr>
        <w:t xml:space="preserve"> „18-aasta</w:t>
      </w:r>
      <w:r w:rsidR="006E5594" w:rsidRPr="00736A47">
        <w:rPr>
          <w:rFonts w:ascii="Times New Roman" w:hAnsi="Times New Roman" w:cs="Times New Roman"/>
          <w:sz w:val="24"/>
          <w:szCs w:val="24"/>
        </w:rPr>
        <w:t>ne</w:t>
      </w:r>
      <w:r w:rsidR="008568E6" w:rsidRPr="00736A47">
        <w:rPr>
          <w:rFonts w:ascii="Times New Roman" w:hAnsi="Times New Roman" w:cs="Times New Roman"/>
          <w:sz w:val="24"/>
          <w:szCs w:val="24"/>
        </w:rPr>
        <w:t>“</w:t>
      </w:r>
      <w:r w:rsidR="000B0868" w:rsidRPr="00736A47">
        <w:rPr>
          <w:rFonts w:ascii="Times New Roman" w:hAnsi="Times New Roman" w:cs="Times New Roman"/>
          <w:sz w:val="24"/>
          <w:szCs w:val="24"/>
        </w:rPr>
        <w:t xml:space="preserve"> vastavas käändes</w:t>
      </w:r>
      <w:r w:rsidR="008568E6" w:rsidRPr="00736A47">
        <w:rPr>
          <w:rFonts w:ascii="Times New Roman" w:hAnsi="Times New Roman" w:cs="Times New Roman"/>
          <w:sz w:val="24"/>
          <w:szCs w:val="24"/>
        </w:rPr>
        <w:t>;</w:t>
      </w:r>
      <w:r w:rsidR="00221835" w:rsidRPr="00FA1C20">
        <w:rPr>
          <w:rFonts w:ascii="Times New Roman" w:hAnsi="Times New Roman" w:cs="Times New Roman"/>
          <w:sz w:val="24"/>
          <w:szCs w:val="24"/>
        </w:rPr>
        <w:t xml:space="preserve"> </w:t>
      </w:r>
    </w:p>
    <w:p w14:paraId="335E2FB0" w14:textId="77777777" w:rsidR="00244A60" w:rsidRDefault="00244A60" w:rsidP="000A7F87">
      <w:pPr>
        <w:spacing w:after="0" w:line="240" w:lineRule="auto"/>
        <w:jc w:val="both"/>
        <w:rPr>
          <w:rFonts w:ascii="Times New Roman" w:hAnsi="Times New Roman" w:cs="Times New Roman"/>
          <w:sz w:val="24"/>
          <w:szCs w:val="24"/>
        </w:rPr>
      </w:pPr>
    </w:p>
    <w:p w14:paraId="327846A1" w14:textId="0098310C" w:rsidR="00A570D7" w:rsidRDefault="00295F20" w:rsidP="000A7F8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sz w:val="24"/>
          <w:szCs w:val="24"/>
        </w:rPr>
        <w:t>2</w:t>
      </w:r>
      <w:r w:rsidR="00244A60" w:rsidRPr="00867F22">
        <w:rPr>
          <w:rFonts w:ascii="Times New Roman" w:hAnsi="Times New Roman" w:cs="Times New Roman"/>
          <w:b/>
          <w:sz w:val="24"/>
          <w:szCs w:val="24"/>
        </w:rPr>
        <w:t xml:space="preserve">) </w:t>
      </w:r>
      <w:r w:rsidR="005C43C9" w:rsidRPr="00B840CC">
        <w:rPr>
          <w:rFonts w:ascii="Times New Roman" w:hAnsi="Times New Roman" w:cs="Times New Roman"/>
          <w:sz w:val="24"/>
          <w:szCs w:val="24"/>
        </w:rPr>
        <w:t xml:space="preserve">paragrahvi </w:t>
      </w:r>
      <w:r w:rsidR="00C20A3C" w:rsidRPr="00B840CC">
        <w:rPr>
          <w:rFonts w:ascii="Times New Roman" w:hAnsi="Times New Roman" w:cs="Times New Roman"/>
          <w:sz w:val="24"/>
          <w:szCs w:val="24"/>
        </w:rPr>
        <w:t>20 lõi</w:t>
      </w:r>
      <w:r w:rsidR="00977E44">
        <w:rPr>
          <w:rFonts w:ascii="Times New Roman" w:hAnsi="Times New Roman" w:cs="Times New Roman"/>
          <w:sz w:val="24"/>
          <w:szCs w:val="24"/>
        </w:rPr>
        <w:t>kest</w:t>
      </w:r>
      <w:r w:rsidR="00C20A3C" w:rsidRPr="00B840CC">
        <w:rPr>
          <w:rFonts w:ascii="Times New Roman" w:hAnsi="Times New Roman" w:cs="Times New Roman"/>
          <w:sz w:val="24"/>
          <w:szCs w:val="24"/>
        </w:rPr>
        <w:t xml:space="preserve"> 2</w:t>
      </w:r>
      <w:r w:rsidR="00C20A3C" w:rsidRPr="00B840CC">
        <w:rPr>
          <w:rFonts w:ascii="Times New Roman" w:hAnsi="Times New Roman" w:cs="Times New Roman"/>
          <w:sz w:val="24"/>
          <w:szCs w:val="24"/>
          <w:vertAlign w:val="superscript"/>
        </w:rPr>
        <w:t>1</w:t>
      </w:r>
      <w:r w:rsidR="00C20A3C" w:rsidRPr="00B840CC">
        <w:rPr>
          <w:rFonts w:ascii="Times New Roman" w:hAnsi="Times New Roman" w:cs="Times New Roman"/>
          <w:sz w:val="24"/>
          <w:szCs w:val="24"/>
        </w:rPr>
        <w:t xml:space="preserve"> </w:t>
      </w:r>
      <w:r w:rsidR="00296A58">
        <w:rPr>
          <w:rFonts w:ascii="Times New Roman" w:hAnsi="Times New Roman" w:cs="Times New Roman"/>
          <w:sz w:val="24"/>
          <w:szCs w:val="24"/>
        </w:rPr>
        <w:t xml:space="preserve">ja </w:t>
      </w:r>
      <w:r w:rsidR="00497FA7">
        <w:rPr>
          <w:rFonts w:ascii="Times New Roman" w:hAnsi="Times New Roman" w:cs="Times New Roman"/>
          <w:sz w:val="24"/>
          <w:szCs w:val="24"/>
        </w:rPr>
        <w:t xml:space="preserve">lõike </w:t>
      </w:r>
      <w:r w:rsidR="00296A58">
        <w:rPr>
          <w:rFonts w:ascii="Times New Roman" w:hAnsi="Times New Roman" w:cs="Times New Roman"/>
          <w:sz w:val="24"/>
          <w:szCs w:val="24"/>
        </w:rPr>
        <w:t>2</w:t>
      </w:r>
      <w:r w:rsidR="00296A58" w:rsidRPr="00B840CC">
        <w:rPr>
          <w:rFonts w:ascii="Times New Roman" w:hAnsi="Times New Roman" w:cs="Times New Roman"/>
          <w:sz w:val="24"/>
          <w:szCs w:val="24"/>
          <w:vertAlign w:val="superscript"/>
        </w:rPr>
        <w:t>3</w:t>
      </w:r>
      <w:r w:rsidR="00296A58">
        <w:rPr>
          <w:rFonts w:ascii="Times New Roman" w:hAnsi="Times New Roman" w:cs="Times New Roman"/>
          <w:sz w:val="24"/>
          <w:szCs w:val="24"/>
        </w:rPr>
        <w:t xml:space="preserve"> </w:t>
      </w:r>
      <w:r w:rsidR="00497FA7">
        <w:rPr>
          <w:rFonts w:ascii="Times New Roman" w:hAnsi="Times New Roman" w:cs="Times New Roman"/>
          <w:sz w:val="24"/>
          <w:szCs w:val="24"/>
        </w:rPr>
        <w:t>esimesest lausest</w:t>
      </w:r>
      <w:r w:rsidR="00296A58">
        <w:rPr>
          <w:rFonts w:ascii="Times New Roman" w:hAnsi="Times New Roman" w:cs="Times New Roman"/>
          <w:sz w:val="24"/>
          <w:szCs w:val="24"/>
        </w:rPr>
        <w:t xml:space="preserve"> </w:t>
      </w:r>
      <w:r w:rsidR="00C20A3C" w:rsidRPr="00B840CC">
        <w:rPr>
          <w:rFonts w:ascii="Times New Roman" w:hAnsi="Times New Roman" w:cs="Times New Roman"/>
          <w:sz w:val="24"/>
          <w:szCs w:val="24"/>
        </w:rPr>
        <w:t xml:space="preserve">jäetakse välja tekstiosa </w:t>
      </w:r>
      <w:r w:rsidR="007B4625" w:rsidRPr="00B840CC">
        <w:rPr>
          <w:rFonts w:ascii="Times New Roman" w:hAnsi="Times New Roman" w:cs="Times New Roman"/>
          <w:sz w:val="24"/>
          <w:szCs w:val="24"/>
        </w:rPr>
        <w:t>„</w:t>
      </w:r>
      <w:r w:rsidR="00714ADD">
        <w:rPr>
          <w:rFonts w:ascii="Times New Roman" w:hAnsi="Times New Roman" w:cs="Times New Roman"/>
          <w:sz w:val="24"/>
          <w:szCs w:val="24"/>
        </w:rPr>
        <w:t xml:space="preserve">, </w:t>
      </w:r>
      <w:r w:rsidR="007B4625" w:rsidRPr="00B840CC">
        <w:rPr>
          <w:rFonts w:ascii="Times New Roman" w:hAnsi="Times New Roman" w:cs="Times New Roman"/>
          <w:color w:val="202020"/>
          <w:sz w:val="24"/>
          <w:szCs w:val="24"/>
          <w:shd w:val="clear" w:color="auto" w:fill="FFFFFF"/>
        </w:rPr>
        <w:t>välja arvatud kui isik vajab oma puude tõttu individuaalset abivahendit“</w:t>
      </w:r>
      <w:r w:rsidR="00370443">
        <w:rPr>
          <w:rFonts w:ascii="Times New Roman" w:hAnsi="Times New Roman" w:cs="Times New Roman"/>
          <w:color w:val="202020"/>
          <w:sz w:val="24"/>
          <w:szCs w:val="24"/>
          <w:shd w:val="clear" w:color="auto" w:fill="FFFFFF"/>
        </w:rPr>
        <w:t>;</w:t>
      </w:r>
    </w:p>
    <w:p w14:paraId="62E0B7FE" w14:textId="77777777" w:rsidR="00CF0CC2" w:rsidRDefault="00CF0CC2" w:rsidP="000A7F87">
      <w:pPr>
        <w:spacing w:after="0" w:line="240" w:lineRule="auto"/>
        <w:jc w:val="both"/>
        <w:rPr>
          <w:rFonts w:ascii="Times New Roman" w:hAnsi="Times New Roman" w:cs="Times New Roman"/>
          <w:color w:val="C00000"/>
          <w:sz w:val="24"/>
          <w:szCs w:val="24"/>
        </w:rPr>
      </w:pPr>
    </w:p>
    <w:p w14:paraId="4C993799" w14:textId="78DE1083" w:rsidR="00FF68F0" w:rsidRDefault="00295F20"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066DE8" w:rsidRPr="00122901">
        <w:rPr>
          <w:rFonts w:ascii="Times New Roman" w:hAnsi="Times New Roman" w:cs="Times New Roman"/>
          <w:b/>
          <w:bCs/>
          <w:sz w:val="24"/>
          <w:szCs w:val="24"/>
        </w:rPr>
        <w:t>)</w:t>
      </w:r>
      <w:r w:rsidR="00A75264" w:rsidRPr="00122901">
        <w:rPr>
          <w:rFonts w:ascii="Times New Roman" w:hAnsi="Times New Roman" w:cs="Times New Roman"/>
          <w:sz w:val="24"/>
          <w:szCs w:val="24"/>
        </w:rPr>
        <w:t xml:space="preserve"> paragrahv</w:t>
      </w:r>
      <w:r w:rsidR="00421794">
        <w:rPr>
          <w:rFonts w:ascii="Times New Roman" w:hAnsi="Times New Roman" w:cs="Times New Roman"/>
          <w:sz w:val="24"/>
          <w:szCs w:val="24"/>
        </w:rPr>
        <w:t>i</w:t>
      </w:r>
      <w:r w:rsidR="00A75264" w:rsidRPr="00122901">
        <w:rPr>
          <w:rFonts w:ascii="Times New Roman" w:hAnsi="Times New Roman" w:cs="Times New Roman"/>
          <w:sz w:val="24"/>
          <w:szCs w:val="24"/>
        </w:rPr>
        <w:t xml:space="preserve"> </w:t>
      </w:r>
      <w:r w:rsidR="009C1729" w:rsidRPr="00122901">
        <w:rPr>
          <w:rFonts w:ascii="Times New Roman" w:hAnsi="Times New Roman" w:cs="Times New Roman"/>
          <w:sz w:val="24"/>
          <w:szCs w:val="24"/>
        </w:rPr>
        <w:t>20</w:t>
      </w:r>
      <w:r w:rsidR="00066DE8" w:rsidRPr="00122901">
        <w:rPr>
          <w:rFonts w:ascii="Times New Roman" w:hAnsi="Times New Roman" w:cs="Times New Roman"/>
          <w:sz w:val="24"/>
          <w:szCs w:val="24"/>
        </w:rPr>
        <w:t xml:space="preserve"> lõige 2</w:t>
      </w:r>
      <w:r w:rsidR="00066DE8" w:rsidRPr="00122901">
        <w:rPr>
          <w:rFonts w:ascii="Times New Roman" w:hAnsi="Times New Roman" w:cs="Times New Roman"/>
          <w:sz w:val="24"/>
          <w:szCs w:val="24"/>
          <w:vertAlign w:val="superscript"/>
        </w:rPr>
        <w:t>2</w:t>
      </w:r>
      <w:r w:rsidR="00066DE8" w:rsidRPr="00122901">
        <w:rPr>
          <w:rFonts w:ascii="Times New Roman" w:hAnsi="Times New Roman" w:cs="Times New Roman"/>
          <w:sz w:val="24"/>
          <w:szCs w:val="24"/>
        </w:rPr>
        <w:t xml:space="preserve"> </w:t>
      </w:r>
      <w:r w:rsidR="000A7F87">
        <w:rPr>
          <w:rFonts w:ascii="Times New Roman" w:hAnsi="Times New Roman" w:cs="Times New Roman"/>
          <w:sz w:val="24"/>
          <w:szCs w:val="24"/>
        </w:rPr>
        <w:t>ja</w:t>
      </w:r>
      <w:r w:rsidR="00A217B1">
        <w:rPr>
          <w:rFonts w:ascii="Times New Roman" w:hAnsi="Times New Roman" w:cs="Times New Roman"/>
          <w:sz w:val="24"/>
          <w:szCs w:val="24"/>
        </w:rPr>
        <w:t xml:space="preserve"> </w:t>
      </w:r>
      <w:r w:rsidR="00066DE8" w:rsidRPr="00122901">
        <w:rPr>
          <w:rFonts w:ascii="Times New Roman" w:hAnsi="Times New Roman" w:cs="Times New Roman"/>
          <w:sz w:val="24"/>
          <w:szCs w:val="24"/>
        </w:rPr>
        <w:t>§</w:t>
      </w:r>
      <w:r w:rsidR="00A217B1">
        <w:rPr>
          <w:rFonts w:ascii="Times New Roman" w:hAnsi="Times New Roman" w:cs="Times New Roman"/>
          <w:sz w:val="24"/>
          <w:szCs w:val="24"/>
        </w:rPr>
        <w:t>-d</w:t>
      </w:r>
      <w:r w:rsidR="00066DE8" w:rsidRPr="00122901">
        <w:rPr>
          <w:rFonts w:ascii="Times New Roman" w:hAnsi="Times New Roman" w:cs="Times New Roman"/>
          <w:sz w:val="24"/>
          <w:szCs w:val="24"/>
        </w:rPr>
        <w:t xml:space="preserve"> </w:t>
      </w:r>
      <w:r w:rsidR="00A75264" w:rsidRPr="00122901">
        <w:rPr>
          <w:rFonts w:ascii="Times New Roman" w:hAnsi="Times New Roman" w:cs="Times New Roman"/>
          <w:sz w:val="24"/>
          <w:szCs w:val="24"/>
        </w:rPr>
        <w:t>24</w:t>
      </w:r>
      <w:r w:rsidR="00A75264" w:rsidRPr="00122901">
        <w:rPr>
          <w:rFonts w:ascii="Times New Roman" w:hAnsi="Times New Roman" w:cs="Times New Roman"/>
          <w:sz w:val="24"/>
          <w:szCs w:val="24"/>
          <w:vertAlign w:val="superscript"/>
        </w:rPr>
        <w:t>1</w:t>
      </w:r>
      <w:r w:rsidR="0097471C" w:rsidRPr="0097471C">
        <w:rPr>
          <w:rFonts w:ascii="Times New Roman" w:hAnsi="Times New Roman" w:cs="Times New Roman"/>
          <w:sz w:val="24"/>
          <w:szCs w:val="24"/>
        </w:rPr>
        <w:t>–</w:t>
      </w:r>
      <w:r w:rsidR="002D0C5C" w:rsidRPr="00122901">
        <w:rPr>
          <w:rFonts w:ascii="Times New Roman" w:hAnsi="Times New Roman" w:cs="Times New Roman"/>
          <w:sz w:val="24"/>
          <w:szCs w:val="24"/>
        </w:rPr>
        <w:t>24</w:t>
      </w:r>
      <w:r w:rsidR="002D0C5C" w:rsidRPr="00122901">
        <w:rPr>
          <w:rFonts w:ascii="Times New Roman" w:hAnsi="Times New Roman" w:cs="Times New Roman"/>
          <w:sz w:val="24"/>
          <w:szCs w:val="24"/>
          <w:vertAlign w:val="superscript"/>
        </w:rPr>
        <w:t>3</w:t>
      </w:r>
      <w:r w:rsidR="003D1C23" w:rsidRPr="00122901">
        <w:rPr>
          <w:rFonts w:ascii="Times New Roman" w:hAnsi="Times New Roman" w:cs="Times New Roman"/>
          <w:sz w:val="24"/>
          <w:szCs w:val="24"/>
        </w:rPr>
        <w:t xml:space="preserve"> tunnistatakse kehtetuks</w:t>
      </w:r>
      <w:r w:rsidR="003A4239" w:rsidRPr="00122901">
        <w:rPr>
          <w:rFonts w:ascii="Times New Roman" w:hAnsi="Times New Roman" w:cs="Times New Roman"/>
          <w:sz w:val="24"/>
          <w:szCs w:val="24"/>
        </w:rPr>
        <w:t>;</w:t>
      </w:r>
    </w:p>
    <w:p w14:paraId="63354B4A" w14:textId="77777777" w:rsidR="00932F64" w:rsidRDefault="00932F64" w:rsidP="00EB3EED">
      <w:pPr>
        <w:spacing w:after="0" w:line="240" w:lineRule="auto"/>
        <w:jc w:val="both"/>
        <w:rPr>
          <w:rFonts w:ascii="Times New Roman" w:hAnsi="Times New Roman" w:cs="Times New Roman"/>
          <w:sz w:val="24"/>
          <w:szCs w:val="24"/>
        </w:rPr>
      </w:pPr>
    </w:p>
    <w:p w14:paraId="54D33F17" w14:textId="145E7E5C" w:rsidR="005E0F50" w:rsidRPr="00736A47" w:rsidRDefault="00295F2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sz w:val="24"/>
          <w:szCs w:val="24"/>
        </w:rPr>
        <w:t>4</w:t>
      </w:r>
      <w:r w:rsidR="00781322" w:rsidRPr="00736A47">
        <w:rPr>
          <w:rFonts w:ascii="Times New Roman" w:hAnsi="Times New Roman" w:cs="Times New Roman"/>
          <w:b/>
          <w:sz w:val="24"/>
          <w:szCs w:val="24"/>
        </w:rPr>
        <w:t>)</w:t>
      </w:r>
      <w:r w:rsidR="00781322" w:rsidRPr="00736A47">
        <w:rPr>
          <w:rFonts w:ascii="Times New Roman" w:hAnsi="Times New Roman" w:cs="Times New Roman"/>
          <w:sz w:val="24"/>
          <w:szCs w:val="24"/>
        </w:rPr>
        <w:t xml:space="preserve"> </w:t>
      </w:r>
      <w:r w:rsidR="000B4D18" w:rsidRPr="00736A47">
        <w:rPr>
          <w:rFonts w:ascii="Times New Roman" w:hAnsi="Times New Roman" w:cs="Times New Roman"/>
          <w:sz w:val="24"/>
          <w:szCs w:val="24"/>
        </w:rPr>
        <w:t>seadust täiendatakse</w:t>
      </w:r>
      <w:r w:rsidR="003D79F1" w:rsidRPr="00736A47">
        <w:rPr>
          <w:rFonts w:ascii="Times New Roman" w:hAnsi="Times New Roman" w:cs="Times New Roman"/>
          <w:sz w:val="24"/>
          <w:szCs w:val="24"/>
        </w:rPr>
        <w:t xml:space="preserve"> </w:t>
      </w:r>
      <w:r w:rsidR="000B4D18" w:rsidRPr="00736A47">
        <w:rPr>
          <w:rFonts w:ascii="Times New Roman" w:hAnsi="Times New Roman" w:cs="Times New Roman"/>
          <w:sz w:val="24"/>
          <w:szCs w:val="24"/>
        </w:rPr>
        <w:t>§</w:t>
      </w:r>
      <w:r w:rsidR="003D79F1" w:rsidRPr="00736A47">
        <w:rPr>
          <w:rFonts w:ascii="Times New Roman" w:hAnsi="Times New Roman" w:cs="Times New Roman"/>
          <w:sz w:val="24"/>
          <w:szCs w:val="24"/>
        </w:rPr>
        <w:t>-ga</w:t>
      </w:r>
      <w:r w:rsidR="000B4D18" w:rsidRPr="00736A47">
        <w:rPr>
          <w:rFonts w:ascii="Times New Roman" w:hAnsi="Times New Roman" w:cs="Times New Roman"/>
          <w:sz w:val="24"/>
          <w:szCs w:val="24"/>
        </w:rPr>
        <w:t xml:space="preserve"> </w:t>
      </w:r>
      <w:r w:rsidR="00FF2A64" w:rsidRPr="00736A47">
        <w:rPr>
          <w:rFonts w:ascii="Times New Roman" w:hAnsi="Times New Roman" w:cs="Times New Roman"/>
          <w:sz w:val="24"/>
          <w:szCs w:val="24"/>
        </w:rPr>
        <w:t>2</w:t>
      </w:r>
      <w:r w:rsidR="000B4D18" w:rsidRPr="00736A47">
        <w:rPr>
          <w:rFonts w:ascii="Times New Roman" w:hAnsi="Times New Roman" w:cs="Times New Roman"/>
          <w:sz w:val="24"/>
          <w:szCs w:val="24"/>
        </w:rPr>
        <w:t>5</w:t>
      </w:r>
      <w:r w:rsidR="00B8160C" w:rsidRPr="00736A47">
        <w:rPr>
          <w:rFonts w:ascii="Times New Roman" w:hAnsi="Times New Roman" w:cs="Times New Roman"/>
          <w:sz w:val="24"/>
          <w:szCs w:val="24"/>
          <w:vertAlign w:val="superscript"/>
        </w:rPr>
        <w:t>4</w:t>
      </w:r>
      <w:r w:rsidR="000B4D18" w:rsidRPr="00736A47">
        <w:rPr>
          <w:rFonts w:ascii="Times New Roman" w:hAnsi="Times New Roman" w:cs="Times New Roman"/>
          <w:sz w:val="24"/>
          <w:szCs w:val="24"/>
        </w:rPr>
        <w:t xml:space="preserve"> </w:t>
      </w:r>
      <w:r w:rsidR="003D79F1" w:rsidRPr="00736A47">
        <w:rPr>
          <w:rFonts w:ascii="Times New Roman" w:hAnsi="Times New Roman" w:cs="Times New Roman"/>
          <w:sz w:val="24"/>
          <w:szCs w:val="24"/>
        </w:rPr>
        <w:t xml:space="preserve">järgmises sõnastuses: </w:t>
      </w:r>
    </w:p>
    <w:p w14:paraId="0ADB9B63" w14:textId="77777777" w:rsidR="003D79F1" w:rsidRPr="00736A47" w:rsidRDefault="003D79F1" w:rsidP="000A7F87">
      <w:pPr>
        <w:spacing w:after="0" w:line="240" w:lineRule="auto"/>
        <w:jc w:val="both"/>
        <w:rPr>
          <w:rFonts w:ascii="Times New Roman" w:hAnsi="Times New Roman" w:cs="Times New Roman"/>
          <w:sz w:val="24"/>
          <w:szCs w:val="24"/>
        </w:rPr>
      </w:pPr>
    </w:p>
    <w:p w14:paraId="34A3DD1D" w14:textId="3B9571B2" w:rsidR="008A5D68" w:rsidRPr="00736A47" w:rsidRDefault="008A5D68" w:rsidP="00867F22">
      <w:pPr>
        <w:spacing w:after="0" w:line="240" w:lineRule="auto"/>
        <w:jc w:val="both"/>
        <w:rPr>
          <w:rFonts w:ascii="Times New Roman" w:hAnsi="Times New Roman" w:cs="Times New Roman"/>
          <w:b/>
          <w:sz w:val="24"/>
          <w:szCs w:val="24"/>
        </w:rPr>
      </w:pPr>
      <w:r w:rsidRPr="00736A47">
        <w:rPr>
          <w:rFonts w:ascii="Times New Roman" w:hAnsi="Times New Roman" w:cs="Times New Roman"/>
          <w:sz w:val="24"/>
          <w:szCs w:val="24"/>
        </w:rPr>
        <w:t>„</w:t>
      </w:r>
      <w:r w:rsidRPr="00736A47">
        <w:rPr>
          <w:rFonts w:ascii="Times New Roman" w:hAnsi="Times New Roman" w:cs="Times New Roman"/>
          <w:b/>
          <w:sz w:val="24"/>
          <w:szCs w:val="24"/>
        </w:rPr>
        <w:t>§</w:t>
      </w:r>
      <w:r w:rsidR="009135BA" w:rsidRPr="00736A47">
        <w:rPr>
          <w:rFonts w:ascii="Times New Roman" w:hAnsi="Times New Roman" w:cs="Times New Roman"/>
          <w:b/>
          <w:sz w:val="24"/>
          <w:szCs w:val="24"/>
        </w:rPr>
        <w:t xml:space="preserve"> </w:t>
      </w:r>
      <w:r w:rsidRPr="00736A47">
        <w:rPr>
          <w:rFonts w:ascii="Times New Roman" w:hAnsi="Times New Roman" w:cs="Times New Roman"/>
          <w:b/>
          <w:sz w:val="24"/>
          <w:szCs w:val="24"/>
        </w:rPr>
        <w:t>25</w:t>
      </w:r>
      <w:r w:rsidR="00D82ABD" w:rsidRPr="00736A47">
        <w:rPr>
          <w:rFonts w:ascii="Times New Roman" w:hAnsi="Times New Roman" w:cs="Times New Roman"/>
          <w:b/>
          <w:sz w:val="24"/>
          <w:szCs w:val="24"/>
          <w:vertAlign w:val="superscript"/>
        </w:rPr>
        <w:t>4</w:t>
      </w:r>
      <w:r w:rsidR="009135BA" w:rsidRPr="00736A47">
        <w:rPr>
          <w:rFonts w:ascii="Times New Roman" w:hAnsi="Times New Roman" w:cs="Times New Roman"/>
          <w:b/>
          <w:sz w:val="24"/>
          <w:szCs w:val="24"/>
        </w:rPr>
        <w:t>.</w:t>
      </w:r>
      <w:r w:rsidRPr="00736A47">
        <w:rPr>
          <w:rFonts w:ascii="Times New Roman" w:hAnsi="Times New Roman" w:cs="Times New Roman"/>
          <w:b/>
          <w:sz w:val="24"/>
          <w:szCs w:val="24"/>
        </w:rPr>
        <w:t xml:space="preserve"> </w:t>
      </w:r>
      <w:r w:rsidR="00E1718C" w:rsidRPr="00736A47">
        <w:rPr>
          <w:rFonts w:ascii="Times New Roman" w:hAnsi="Times New Roman" w:cs="Times New Roman"/>
          <w:b/>
          <w:sz w:val="24"/>
          <w:szCs w:val="24"/>
        </w:rPr>
        <w:t>Puudega lapse vanuse</w:t>
      </w:r>
      <w:r w:rsidR="00EF6294" w:rsidRPr="00736A47">
        <w:rPr>
          <w:rFonts w:ascii="Times New Roman" w:hAnsi="Times New Roman" w:cs="Times New Roman"/>
          <w:b/>
          <w:sz w:val="24"/>
          <w:szCs w:val="24"/>
        </w:rPr>
        <w:t>piiri</w:t>
      </w:r>
      <w:r w:rsidR="00E1718C" w:rsidRPr="00736A47">
        <w:rPr>
          <w:rFonts w:ascii="Times New Roman" w:hAnsi="Times New Roman" w:cs="Times New Roman"/>
          <w:b/>
          <w:sz w:val="24"/>
          <w:szCs w:val="24"/>
        </w:rPr>
        <w:t xml:space="preserve"> muutmine</w:t>
      </w:r>
    </w:p>
    <w:p w14:paraId="521F19CB" w14:textId="77777777" w:rsidR="009135BA" w:rsidRPr="00736A47" w:rsidRDefault="009135BA" w:rsidP="000A7F87">
      <w:pPr>
        <w:spacing w:after="0" w:line="240" w:lineRule="auto"/>
        <w:jc w:val="both"/>
        <w:rPr>
          <w:rFonts w:ascii="Times New Roman" w:hAnsi="Times New Roman" w:cs="Times New Roman"/>
          <w:sz w:val="24"/>
          <w:szCs w:val="24"/>
        </w:rPr>
      </w:pPr>
    </w:p>
    <w:p w14:paraId="13F03DB7" w14:textId="404842E0" w:rsidR="00237454" w:rsidRPr="00736A47" w:rsidRDefault="00891AF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(1)</w:t>
      </w:r>
      <w:r w:rsidR="00FF2A64" w:rsidRPr="00736A47">
        <w:rPr>
          <w:rFonts w:ascii="Times New Roman" w:hAnsi="Times New Roman" w:cs="Times New Roman"/>
          <w:sz w:val="24"/>
          <w:szCs w:val="24"/>
        </w:rPr>
        <w:t xml:space="preserve"> </w:t>
      </w:r>
      <w:r w:rsidR="00C81F35" w:rsidRPr="00736A47">
        <w:rPr>
          <w:rFonts w:ascii="Times New Roman" w:hAnsi="Times New Roman" w:cs="Times New Roman"/>
          <w:sz w:val="24"/>
          <w:szCs w:val="24"/>
        </w:rPr>
        <w:t xml:space="preserve">Vähemalt </w:t>
      </w:r>
      <w:r w:rsidR="00237454" w:rsidRPr="00736A47">
        <w:rPr>
          <w:rFonts w:ascii="Times New Roman" w:hAnsi="Times New Roman" w:cs="Times New Roman"/>
          <w:sz w:val="24"/>
          <w:szCs w:val="24"/>
        </w:rPr>
        <w:t>16-</w:t>
      </w:r>
      <w:r w:rsidR="00C81F35" w:rsidRPr="00736A47">
        <w:rPr>
          <w:rFonts w:ascii="Times New Roman" w:hAnsi="Times New Roman" w:cs="Times New Roman"/>
          <w:sz w:val="24"/>
          <w:szCs w:val="24"/>
        </w:rPr>
        <w:t>aastas</w:t>
      </w:r>
      <w:r w:rsidR="00220805" w:rsidRPr="00736A47">
        <w:rPr>
          <w:rFonts w:ascii="Times New Roman" w:hAnsi="Times New Roman" w:cs="Times New Roman"/>
          <w:sz w:val="24"/>
          <w:szCs w:val="24"/>
        </w:rPr>
        <w:t>ele lapsele</w:t>
      </w:r>
      <w:r w:rsidR="0058493D" w:rsidRPr="00736A47">
        <w:rPr>
          <w:rFonts w:ascii="Times New Roman" w:hAnsi="Times New Roman" w:cs="Times New Roman"/>
          <w:sz w:val="24"/>
          <w:szCs w:val="24"/>
        </w:rPr>
        <w:t xml:space="preserve">, kellel oli </w:t>
      </w:r>
      <w:r w:rsidR="00E57346" w:rsidRPr="00736A47">
        <w:rPr>
          <w:rFonts w:ascii="Times New Roman" w:hAnsi="Times New Roman" w:cs="Times New Roman"/>
          <w:sz w:val="24"/>
          <w:szCs w:val="24"/>
        </w:rPr>
        <w:t xml:space="preserve">tuvastatud puude raskusaste ja </w:t>
      </w:r>
      <w:r w:rsidR="0058493D" w:rsidRPr="00736A47">
        <w:rPr>
          <w:rFonts w:ascii="Times New Roman" w:hAnsi="Times New Roman" w:cs="Times New Roman"/>
          <w:sz w:val="24"/>
          <w:szCs w:val="24"/>
        </w:rPr>
        <w:t>m</w:t>
      </w:r>
      <w:r w:rsidR="00590E93" w:rsidRPr="00736A47">
        <w:rPr>
          <w:rFonts w:ascii="Times New Roman" w:hAnsi="Times New Roman" w:cs="Times New Roman"/>
          <w:sz w:val="24"/>
          <w:szCs w:val="24"/>
        </w:rPr>
        <w:t xml:space="preserve">ääratud puudega tööealise inimese </w:t>
      </w:r>
      <w:r w:rsidR="00E57346" w:rsidRPr="00736A47">
        <w:rPr>
          <w:rFonts w:ascii="Times New Roman" w:hAnsi="Times New Roman" w:cs="Times New Roman"/>
          <w:sz w:val="24"/>
          <w:szCs w:val="24"/>
        </w:rPr>
        <w:t xml:space="preserve">toetus </w:t>
      </w:r>
      <w:r w:rsidR="000E6C9F" w:rsidRPr="00736A47">
        <w:rPr>
          <w:rFonts w:ascii="Times New Roman" w:hAnsi="Times New Roman" w:cs="Times New Roman"/>
          <w:sz w:val="24"/>
          <w:szCs w:val="24"/>
        </w:rPr>
        <w:t>enne</w:t>
      </w:r>
      <w:r w:rsidR="00C65764" w:rsidRPr="00736A47">
        <w:rPr>
          <w:rFonts w:ascii="Times New Roman" w:hAnsi="Times New Roman" w:cs="Times New Roman"/>
          <w:sz w:val="24"/>
          <w:szCs w:val="24"/>
        </w:rPr>
        <w:t xml:space="preserve"> </w:t>
      </w:r>
      <w:r w:rsidR="000E6C9F" w:rsidRPr="00736A47">
        <w:rPr>
          <w:rFonts w:ascii="Times New Roman" w:hAnsi="Times New Roman" w:cs="Times New Roman"/>
          <w:sz w:val="24"/>
          <w:szCs w:val="24"/>
        </w:rPr>
        <w:t>2027</w:t>
      </w:r>
      <w:r w:rsidR="00C65764" w:rsidRPr="00736A47">
        <w:rPr>
          <w:rFonts w:ascii="Times New Roman" w:hAnsi="Times New Roman" w:cs="Times New Roman"/>
          <w:sz w:val="24"/>
          <w:szCs w:val="24"/>
        </w:rPr>
        <w:t>.</w:t>
      </w:r>
      <w:r w:rsidR="0049737B" w:rsidRPr="00736A47">
        <w:rPr>
          <w:rFonts w:ascii="Times New Roman" w:hAnsi="Times New Roman" w:cs="Times New Roman"/>
          <w:sz w:val="24"/>
          <w:szCs w:val="24"/>
        </w:rPr>
        <w:t xml:space="preserve"> </w:t>
      </w:r>
      <w:r w:rsidR="00C65764" w:rsidRPr="00736A47">
        <w:rPr>
          <w:rFonts w:ascii="Times New Roman" w:hAnsi="Times New Roman" w:cs="Times New Roman"/>
          <w:sz w:val="24"/>
          <w:szCs w:val="24"/>
        </w:rPr>
        <w:t>a</w:t>
      </w:r>
      <w:r w:rsidR="00BA2432" w:rsidRPr="00736A47">
        <w:rPr>
          <w:rFonts w:ascii="Times New Roman" w:hAnsi="Times New Roman" w:cs="Times New Roman"/>
          <w:sz w:val="24"/>
          <w:szCs w:val="24"/>
        </w:rPr>
        <w:t>asta</w:t>
      </w:r>
      <w:r w:rsidR="00C65764" w:rsidRPr="00736A47">
        <w:rPr>
          <w:rFonts w:ascii="Times New Roman" w:hAnsi="Times New Roman" w:cs="Times New Roman"/>
          <w:sz w:val="24"/>
          <w:szCs w:val="24"/>
        </w:rPr>
        <w:t xml:space="preserve"> 1. veebruari,</w:t>
      </w:r>
      <w:r w:rsidR="007970B6" w:rsidRPr="00736A47">
        <w:rPr>
          <w:rFonts w:ascii="Times New Roman" w:hAnsi="Times New Roman" w:cs="Times New Roman"/>
          <w:sz w:val="24"/>
          <w:szCs w:val="24"/>
        </w:rPr>
        <w:t xml:space="preserve"> </w:t>
      </w:r>
      <w:r w:rsidR="000E6C9F" w:rsidRPr="00736A47">
        <w:rPr>
          <w:rFonts w:ascii="Times New Roman" w:hAnsi="Times New Roman" w:cs="Times New Roman"/>
          <w:sz w:val="24"/>
          <w:szCs w:val="24"/>
        </w:rPr>
        <w:t>makstakse</w:t>
      </w:r>
      <w:r w:rsidR="000D5C8D" w:rsidRPr="00736A47">
        <w:rPr>
          <w:rFonts w:ascii="Times New Roman" w:hAnsi="Times New Roman" w:cs="Times New Roman"/>
          <w:sz w:val="24"/>
          <w:szCs w:val="24"/>
        </w:rPr>
        <w:t xml:space="preserve"> toetust</w:t>
      </w:r>
      <w:r w:rsidR="006343E3" w:rsidRPr="00736A47">
        <w:rPr>
          <w:rFonts w:ascii="Times New Roman" w:hAnsi="Times New Roman" w:cs="Times New Roman"/>
          <w:sz w:val="24"/>
          <w:szCs w:val="24"/>
        </w:rPr>
        <w:t xml:space="preserve"> </w:t>
      </w:r>
      <w:r w:rsidR="000D5C8D" w:rsidRPr="00736A47">
        <w:rPr>
          <w:rFonts w:ascii="Times New Roman" w:hAnsi="Times New Roman" w:cs="Times New Roman"/>
          <w:sz w:val="24"/>
          <w:szCs w:val="24"/>
        </w:rPr>
        <w:t xml:space="preserve">kuni toetuse määramise </w:t>
      </w:r>
      <w:r w:rsidR="001A0E07" w:rsidRPr="00736A47">
        <w:rPr>
          <w:rFonts w:ascii="Times New Roman" w:hAnsi="Times New Roman" w:cs="Times New Roman"/>
          <w:sz w:val="24"/>
          <w:szCs w:val="24"/>
        </w:rPr>
        <w:t>otsuse kehtivuse lõp</w:t>
      </w:r>
      <w:r w:rsidR="00280747" w:rsidRPr="00736A47">
        <w:rPr>
          <w:rFonts w:ascii="Times New Roman" w:hAnsi="Times New Roman" w:cs="Times New Roman"/>
          <w:sz w:val="24"/>
          <w:szCs w:val="24"/>
        </w:rPr>
        <w:t xml:space="preserve">pemiseni. </w:t>
      </w:r>
    </w:p>
    <w:p w14:paraId="17D7B340" w14:textId="77777777" w:rsidR="00BA62E4" w:rsidRPr="00736A47" w:rsidRDefault="00BA62E4" w:rsidP="000A7F87">
      <w:pPr>
        <w:spacing w:after="0" w:line="240" w:lineRule="auto"/>
        <w:jc w:val="both"/>
        <w:rPr>
          <w:rFonts w:ascii="Times New Roman" w:hAnsi="Times New Roman" w:cs="Times New Roman"/>
          <w:sz w:val="24"/>
          <w:szCs w:val="24"/>
        </w:rPr>
      </w:pPr>
    </w:p>
    <w:p w14:paraId="378F4B89" w14:textId="60140DBE" w:rsidR="00B92D5C" w:rsidRPr="00736A47" w:rsidRDefault="00327F0C" w:rsidP="000A7F87">
      <w:pPr>
        <w:spacing w:after="0" w:line="240" w:lineRule="auto"/>
        <w:jc w:val="both"/>
        <w:rPr>
          <w:rFonts w:ascii="Times New Roman" w:hAnsi="Times New Roman" w:cs="Times New Roman"/>
          <w:sz w:val="24"/>
          <w:szCs w:val="24"/>
        </w:rPr>
      </w:pPr>
      <w:bookmarkStart w:id="1" w:name="_Hlk179905467"/>
      <w:r w:rsidRPr="00736A47">
        <w:rPr>
          <w:rFonts w:ascii="Times New Roman" w:hAnsi="Times New Roman" w:cs="Times New Roman"/>
          <w:sz w:val="24"/>
          <w:szCs w:val="24"/>
        </w:rPr>
        <w:t>(2) Käesoleva seaduse kuni 2027.</w:t>
      </w:r>
      <w:r w:rsidR="00584540" w:rsidRPr="00736A47">
        <w:rPr>
          <w:rFonts w:ascii="Times New Roman" w:hAnsi="Times New Roman" w:cs="Times New Roman"/>
          <w:sz w:val="24"/>
          <w:szCs w:val="24"/>
        </w:rPr>
        <w:t xml:space="preserve"> </w:t>
      </w:r>
      <w:r w:rsidRPr="00736A47">
        <w:rPr>
          <w:rFonts w:ascii="Times New Roman" w:hAnsi="Times New Roman" w:cs="Times New Roman"/>
          <w:sz w:val="24"/>
          <w:szCs w:val="24"/>
        </w:rPr>
        <w:t>a</w:t>
      </w:r>
      <w:r w:rsidR="00BA2432" w:rsidRPr="00736A47">
        <w:rPr>
          <w:rFonts w:ascii="Times New Roman" w:hAnsi="Times New Roman" w:cs="Times New Roman"/>
          <w:sz w:val="24"/>
          <w:szCs w:val="24"/>
        </w:rPr>
        <w:t>asta</w:t>
      </w:r>
      <w:r w:rsidR="000C1275" w:rsidRPr="00736A47">
        <w:rPr>
          <w:rFonts w:ascii="Times New Roman" w:hAnsi="Times New Roman" w:cs="Times New Roman"/>
          <w:sz w:val="24"/>
          <w:szCs w:val="24"/>
        </w:rPr>
        <w:t xml:space="preserve"> 31. jaanuarini </w:t>
      </w:r>
      <w:r w:rsidR="00F072E6" w:rsidRPr="00736A47">
        <w:rPr>
          <w:rFonts w:ascii="Times New Roman" w:hAnsi="Times New Roman" w:cs="Times New Roman"/>
          <w:sz w:val="24"/>
          <w:szCs w:val="24"/>
        </w:rPr>
        <w:t xml:space="preserve">kehtinud redaktsiooni kohaldatakse </w:t>
      </w:r>
      <w:r w:rsidR="000C1275" w:rsidRPr="00736A47">
        <w:rPr>
          <w:rFonts w:ascii="Times New Roman" w:hAnsi="Times New Roman" w:cs="Times New Roman"/>
          <w:sz w:val="24"/>
          <w:szCs w:val="24"/>
        </w:rPr>
        <w:t>puude rasku</w:t>
      </w:r>
      <w:r w:rsidR="009E11FD" w:rsidRPr="00736A47">
        <w:rPr>
          <w:rFonts w:ascii="Times New Roman" w:hAnsi="Times New Roman" w:cs="Times New Roman"/>
          <w:sz w:val="24"/>
          <w:szCs w:val="24"/>
        </w:rPr>
        <w:t>s</w:t>
      </w:r>
      <w:r w:rsidR="000C1275" w:rsidRPr="00736A47">
        <w:rPr>
          <w:rFonts w:ascii="Times New Roman" w:hAnsi="Times New Roman" w:cs="Times New Roman"/>
          <w:sz w:val="24"/>
          <w:szCs w:val="24"/>
        </w:rPr>
        <w:t xml:space="preserve">astme </w:t>
      </w:r>
      <w:commentRangeStart w:id="2"/>
      <w:r w:rsidR="000C1275" w:rsidRPr="00736A47">
        <w:rPr>
          <w:rFonts w:ascii="Times New Roman" w:hAnsi="Times New Roman" w:cs="Times New Roman"/>
          <w:sz w:val="24"/>
          <w:szCs w:val="24"/>
        </w:rPr>
        <w:t>tuvastamisel</w:t>
      </w:r>
      <w:del w:id="3" w:author="Inge Mehide" w:date="2024-10-30T11:50:00Z">
        <w:r w:rsidR="000C1275" w:rsidRPr="000D459B" w:rsidDel="005A33C2">
          <w:rPr>
            <w:rFonts w:ascii="Times New Roman" w:hAnsi="Times New Roman" w:cs="Times New Roman"/>
            <w:sz w:val="24"/>
            <w:szCs w:val="24"/>
          </w:rPr>
          <w:delText>e</w:delText>
        </w:r>
      </w:del>
      <w:commentRangeEnd w:id="2"/>
      <w:r w:rsidR="00D377D8" w:rsidRPr="00736A47">
        <w:rPr>
          <w:rStyle w:val="Kommentaariviide"/>
        </w:rPr>
        <w:commentReference w:id="2"/>
      </w:r>
      <w:r w:rsidR="008B7A02" w:rsidRPr="00736A47">
        <w:rPr>
          <w:rFonts w:ascii="Times New Roman" w:hAnsi="Times New Roman" w:cs="Times New Roman"/>
          <w:sz w:val="24"/>
          <w:szCs w:val="24"/>
        </w:rPr>
        <w:t>:</w:t>
      </w:r>
    </w:p>
    <w:p w14:paraId="4A8846F6" w14:textId="350E2F3F" w:rsidR="00B92D5C" w:rsidRPr="00736A47" w:rsidRDefault="00D41626"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 xml:space="preserve">1) </w:t>
      </w:r>
      <w:r w:rsidR="000C1275" w:rsidRPr="00736A47">
        <w:rPr>
          <w:rFonts w:ascii="Times New Roman" w:hAnsi="Times New Roman" w:cs="Times New Roman"/>
          <w:sz w:val="24"/>
          <w:szCs w:val="24"/>
        </w:rPr>
        <w:t>lapse</w:t>
      </w:r>
      <w:ins w:id="4" w:author="Inge Mehide" w:date="2024-10-30T16:32:00Z">
        <w:r w:rsidR="00F87AD7" w:rsidRPr="00736A47">
          <w:rPr>
            <w:rFonts w:ascii="Times New Roman" w:hAnsi="Times New Roman" w:cs="Times New Roman"/>
            <w:sz w:val="24"/>
            <w:szCs w:val="24"/>
          </w:rPr>
          <w:t>le</w:t>
        </w:r>
      </w:ins>
      <w:del w:id="5" w:author="Inge Mehide" w:date="2024-10-30T16:32:00Z">
        <w:r w:rsidR="00DC6EDC" w:rsidRPr="00736A47" w:rsidDel="00F87AD7">
          <w:rPr>
            <w:rFonts w:ascii="Times New Roman" w:hAnsi="Times New Roman" w:cs="Times New Roman"/>
            <w:sz w:val="24"/>
            <w:szCs w:val="24"/>
          </w:rPr>
          <w:delText xml:space="preserve"> </w:delText>
        </w:r>
      </w:del>
      <w:del w:id="6" w:author="Inge Mehide" w:date="2024-10-30T11:55:00Z">
        <w:r w:rsidR="00DC6EDC" w:rsidRPr="00736A47" w:rsidDel="00D377D8">
          <w:rPr>
            <w:rFonts w:ascii="Times New Roman" w:hAnsi="Times New Roman" w:cs="Times New Roman"/>
            <w:sz w:val="24"/>
            <w:szCs w:val="24"/>
          </w:rPr>
          <w:delText>puhul</w:delText>
        </w:r>
      </w:del>
      <w:r w:rsidR="000C1275" w:rsidRPr="00736A47">
        <w:rPr>
          <w:rFonts w:ascii="Times New Roman" w:hAnsi="Times New Roman" w:cs="Times New Roman"/>
          <w:sz w:val="24"/>
          <w:szCs w:val="24"/>
        </w:rPr>
        <w:t xml:space="preserve">, kes on saanud 16-aastaseks </w:t>
      </w:r>
      <w:r w:rsidR="00CC5FD9" w:rsidRPr="00736A47">
        <w:rPr>
          <w:rFonts w:ascii="Times New Roman" w:hAnsi="Times New Roman" w:cs="Times New Roman"/>
          <w:sz w:val="24"/>
          <w:szCs w:val="24"/>
        </w:rPr>
        <w:t>ja e</w:t>
      </w:r>
      <w:r w:rsidR="00F072E6" w:rsidRPr="00736A47">
        <w:rPr>
          <w:rFonts w:ascii="Times New Roman" w:hAnsi="Times New Roman" w:cs="Times New Roman"/>
          <w:sz w:val="24"/>
          <w:szCs w:val="24"/>
        </w:rPr>
        <w:t>sita</w:t>
      </w:r>
      <w:r w:rsidR="00CC5FD9" w:rsidRPr="00736A47">
        <w:rPr>
          <w:rFonts w:ascii="Times New Roman" w:hAnsi="Times New Roman" w:cs="Times New Roman"/>
          <w:sz w:val="24"/>
          <w:szCs w:val="24"/>
        </w:rPr>
        <w:t>nud</w:t>
      </w:r>
      <w:r w:rsidR="00F072E6" w:rsidRPr="00736A47">
        <w:rPr>
          <w:rFonts w:ascii="Times New Roman" w:hAnsi="Times New Roman" w:cs="Times New Roman"/>
          <w:sz w:val="24"/>
          <w:szCs w:val="24"/>
        </w:rPr>
        <w:t xml:space="preserve"> </w:t>
      </w:r>
      <w:r w:rsidR="00B334F6" w:rsidRPr="00736A47">
        <w:rPr>
          <w:rFonts w:ascii="Times New Roman" w:hAnsi="Times New Roman" w:cs="Times New Roman"/>
          <w:sz w:val="24"/>
          <w:szCs w:val="24"/>
        </w:rPr>
        <w:t xml:space="preserve">tööealise </w:t>
      </w:r>
      <w:r w:rsidR="00637327" w:rsidRPr="00736A47">
        <w:rPr>
          <w:rFonts w:ascii="Times New Roman" w:hAnsi="Times New Roman" w:cs="Times New Roman"/>
          <w:sz w:val="24"/>
          <w:szCs w:val="24"/>
        </w:rPr>
        <w:t xml:space="preserve">inimese </w:t>
      </w:r>
      <w:r w:rsidR="00F072E6" w:rsidRPr="00736A47">
        <w:rPr>
          <w:rFonts w:ascii="Times New Roman" w:hAnsi="Times New Roman" w:cs="Times New Roman"/>
          <w:sz w:val="24"/>
          <w:szCs w:val="24"/>
        </w:rPr>
        <w:t xml:space="preserve">puude raskusastme </w:t>
      </w:r>
      <w:r w:rsidR="00F75DE3" w:rsidRPr="00736A47">
        <w:rPr>
          <w:rFonts w:ascii="Times New Roman" w:hAnsi="Times New Roman" w:cs="Times New Roman"/>
          <w:sz w:val="24"/>
          <w:szCs w:val="24"/>
        </w:rPr>
        <w:t>tuvastamise taotluse enne 2027.</w:t>
      </w:r>
      <w:r w:rsidR="0006761F" w:rsidRPr="00736A47">
        <w:rPr>
          <w:rFonts w:ascii="Times New Roman" w:hAnsi="Times New Roman" w:cs="Times New Roman"/>
          <w:sz w:val="24"/>
          <w:szCs w:val="24"/>
        </w:rPr>
        <w:t xml:space="preserve"> </w:t>
      </w:r>
      <w:r w:rsidR="00F75DE3" w:rsidRPr="00736A47">
        <w:rPr>
          <w:rFonts w:ascii="Times New Roman" w:hAnsi="Times New Roman" w:cs="Times New Roman"/>
          <w:sz w:val="24"/>
          <w:szCs w:val="24"/>
        </w:rPr>
        <w:t xml:space="preserve">aasta 1. veebruari ja kelle </w:t>
      </w:r>
      <w:r w:rsidR="00DC2E9E" w:rsidRPr="00736A47">
        <w:rPr>
          <w:rFonts w:ascii="Times New Roman" w:hAnsi="Times New Roman" w:cs="Times New Roman"/>
          <w:sz w:val="24"/>
          <w:szCs w:val="24"/>
        </w:rPr>
        <w:t xml:space="preserve">taotluse </w:t>
      </w:r>
      <w:del w:id="7" w:author="Inge Mehide" w:date="2024-10-30T11:58:00Z">
        <w:r w:rsidR="00DC2E9E" w:rsidRPr="00736A47" w:rsidDel="00D377D8">
          <w:rPr>
            <w:rFonts w:ascii="Times New Roman" w:hAnsi="Times New Roman" w:cs="Times New Roman"/>
            <w:sz w:val="24"/>
            <w:szCs w:val="24"/>
          </w:rPr>
          <w:delText xml:space="preserve">suhtes </w:delText>
        </w:r>
      </w:del>
      <w:ins w:id="8" w:author="Inge Mehide" w:date="2024-10-30T11:58:00Z">
        <w:r w:rsidR="00D377D8" w:rsidRPr="00736A47">
          <w:rPr>
            <w:rFonts w:ascii="Times New Roman" w:hAnsi="Times New Roman" w:cs="Times New Roman"/>
            <w:sz w:val="24"/>
            <w:szCs w:val="24"/>
          </w:rPr>
          <w:t xml:space="preserve">kohta </w:t>
        </w:r>
      </w:ins>
      <w:r w:rsidR="00DC2E9E" w:rsidRPr="00736A47">
        <w:rPr>
          <w:rFonts w:ascii="Times New Roman" w:hAnsi="Times New Roman" w:cs="Times New Roman"/>
          <w:sz w:val="24"/>
          <w:szCs w:val="24"/>
        </w:rPr>
        <w:t>ei ole tehtud vastavat otsust;</w:t>
      </w:r>
    </w:p>
    <w:p w14:paraId="3B0ED07E" w14:textId="0E7C2802" w:rsidR="00B92D5C" w:rsidRPr="00736A47" w:rsidRDefault="0015501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2) l</w:t>
      </w:r>
      <w:r w:rsidR="00D41626" w:rsidRPr="00736A47">
        <w:rPr>
          <w:rFonts w:ascii="Times New Roman" w:hAnsi="Times New Roman" w:cs="Times New Roman"/>
          <w:sz w:val="24"/>
          <w:szCs w:val="24"/>
        </w:rPr>
        <w:t>aps</w:t>
      </w:r>
      <w:r w:rsidRPr="00736A47">
        <w:rPr>
          <w:rFonts w:ascii="Times New Roman" w:hAnsi="Times New Roman" w:cs="Times New Roman"/>
          <w:sz w:val="24"/>
          <w:szCs w:val="24"/>
        </w:rPr>
        <w:t>e</w:t>
      </w:r>
      <w:ins w:id="9" w:author="Inge Mehide" w:date="2024-10-30T16:32:00Z">
        <w:r w:rsidR="00F87AD7" w:rsidRPr="00736A47">
          <w:rPr>
            <w:rFonts w:ascii="Times New Roman" w:hAnsi="Times New Roman" w:cs="Times New Roman"/>
            <w:sz w:val="24"/>
            <w:szCs w:val="24"/>
          </w:rPr>
          <w:t>le</w:t>
        </w:r>
      </w:ins>
      <w:del w:id="10" w:author="Inge Mehide" w:date="2024-10-30T16:32:00Z">
        <w:r w:rsidR="00AB1DDD" w:rsidRPr="00736A47" w:rsidDel="00F87AD7">
          <w:rPr>
            <w:rFonts w:ascii="Times New Roman" w:hAnsi="Times New Roman" w:cs="Times New Roman"/>
            <w:sz w:val="24"/>
            <w:szCs w:val="24"/>
          </w:rPr>
          <w:delText xml:space="preserve"> </w:delText>
        </w:r>
      </w:del>
      <w:del w:id="11" w:author="Inge Mehide" w:date="2024-10-30T11:55:00Z">
        <w:r w:rsidR="00AB1DDD" w:rsidRPr="00736A47" w:rsidDel="00D377D8">
          <w:rPr>
            <w:rFonts w:ascii="Times New Roman" w:hAnsi="Times New Roman" w:cs="Times New Roman"/>
            <w:sz w:val="24"/>
            <w:szCs w:val="24"/>
          </w:rPr>
          <w:delText>puhul</w:delText>
        </w:r>
      </w:del>
      <w:r w:rsidR="00D41626" w:rsidRPr="00736A47">
        <w:rPr>
          <w:rFonts w:ascii="Times New Roman" w:hAnsi="Times New Roman" w:cs="Times New Roman"/>
          <w:sz w:val="24"/>
          <w:szCs w:val="24"/>
        </w:rPr>
        <w:t xml:space="preserve">, kes on saanud 16-aastaseks ja </w:t>
      </w:r>
      <w:r w:rsidR="00973491" w:rsidRPr="00736A47">
        <w:rPr>
          <w:rFonts w:ascii="Times New Roman" w:hAnsi="Times New Roman" w:cs="Times New Roman"/>
          <w:sz w:val="24"/>
          <w:szCs w:val="24"/>
        </w:rPr>
        <w:t>kell</w:t>
      </w:r>
      <w:r w:rsidR="00D41626" w:rsidRPr="00736A47">
        <w:rPr>
          <w:rFonts w:ascii="Times New Roman" w:hAnsi="Times New Roman" w:cs="Times New Roman"/>
          <w:sz w:val="24"/>
          <w:szCs w:val="24"/>
        </w:rPr>
        <w:t>e</w:t>
      </w:r>
      <w:r w:rsidR="00973491" w:rsidRPr="00736A47">
        <w:rPr>
          <w:rFonts w:ascii="Times New Roman" w:hAnsi="Times New Roman" w:cs="Times New Roman"/>
          <w:sz w:val="24"/>
          <w:szCs w:val="24"/>
        </w:rPr>
        <w:t xml:space="preserve"> </w:t>
      </w:r>
      <w:r w:rsidR="00B7660E" w:rsidRPr="00736A47">
        <w:rPr>
          <w:rFonts w:ascii="Times New Roman" w:hAnsi="Times New Roman" w:cs="Times New Roman"/>
          <w:sz w:val="24"/>
          <w:szCs w:val="24"/>
        </w:rPr>
        <w:t xml:space="preserve">tööealise inimese </w:t>
      </w:r>
      <w:r w:rsidR="00064C0C" w:rsidRPr="00736A47">
        <w:rPr>
          <w:rFonts w:ascii="Times New Roman" w:hAnsi="Times New Roman" w:cs="Times New Roman"/>
          <w:sz w:val="24"/>
          <w:szCs w:val="24"/>
        </w:rPr>
        <w:t xml:space="preserve">puude raskusastme tuvastamise </w:t>
      </w:r>
      <w:r w:rsidR="00973491" w:rsidRPr="00736A47">
        <w:rPr>
          <w:rFonts w:ascii="Times New Roman" w:hAnsi="Times New Roman" w:cs="Times New Roman"/>
          <w:sz w:val="24"/>
          <w:szCs w:val="24"/>
        </w:rPr>
        <w:t>otsus</w:t>
      </w:r>
      <w:r w:rsidR="005A4905" w:rsidRPr="00736A47">
        <w:rPr>
          <w:rFonts w:ascii="Times New Roman" w:hAnsi="Times New Roman" w:cs="Times New Roman"/>
          <w:sz w:val="24"/>
          <w:szCs w:val="24"/>
        </w:rPr>
        <w:t>e</w:t>
      </w:r>
      <w:r w:rsidR="00973491" w:rsidRPr="00736A47">
        <w:rPr>
          <w:rFonts w:ascii="Times New Roman" w:hAnsi="Times New Roman" w:cs="Times New Roman"/>
          <w:sz w:val="24"/>
          <w:szCs w:val="24"/>
        </w:rPr>
        <w:t xml:space="preserve"> </w:t>
      </w:r>
      <w:r w:rsidR="003F5DA0" w:rsidRPr="00736A47">
        <w:rPr>
          <w:rFonts w:ascii="Times New Roman" w:hAnsi="Times New Roman" w:cs="Times New Roman"/>
          <w:sz w:val="24"/>
          <w:szCs w:val="24"/>
        </w:rPr>
        <w:t>või töövõime vähenemise tuvastamise otsus</w:t>
      </w:r>
      <w:r w:rsidR="00C97B88" w:rsidRPr="00736A47">
        <w:rPr>
          <w:rFonts w:ascii="Times New Roman" w:hAnsi="Times New Roman" w:cs="Times New Roman"/>
          <w:sz w:val="24"/>
          <w:szCs w:val="24"/>
        </w:rPr>
        <w:t>e</w:t>
      </w:r>
      <w:r w:rsidR="003F5DA0" w:rsidRPr="00736A47">
        <w:rPr>
          <w:rFonts w:ascii="Times New Roman" w:hAnsi="Times New Roman" w:cs="Times New Roman"/>
          <w:sz w:val="24"/>
          <w:szCs w:val="24"/>
        </w:rPr>
        <w:t xml:space="preserve"> </w:t>
      </w:r>
      <w:r w:rsidR="005A4905" w:rsidRPr="00736A47">
        <w:rPr>
          <w:rFonts w:ascii="Times New Roman" w:hAnsi="Times New Roman" w:cs="Times New Roman"/>
          <w:sz w:val="24"/>
          <w:szCs w:val="24"/>
        </w:rPr>
        <w:t>ke</w:t>
      </w:r>
      <w:r w:rsidR="00A737FD" w:rsidRPr="00736A47">
        <w:rPr>
          <w:rFonts w:ascii="Times New Roman" w:hAnsi="Times New Roman" w:cs="Times New Roman"/>
          <w:sz w:val="24"/>
          <w:szCs w:val="24"/>
        </w:rPr>
        <w:t>htivus</w:t>
      </w:r>
      <w:r w:rsidR="005A4905" w:rsidRPr="00736A47">
        <w:rPr>
          <w:rFonts w:ascii="Times New Roman" w:hAnsi="Times New Roman" w:cs="Times New Roman"/>
          <w:sz w:val="24"/>
          <w:szCs w:val="24"/>
        </w:rPr>
        <w:t xml:space="preserve"> </w:t>
      </w:r>
      <w:r w:rsidR="00D41626" w:rsidRPr="00736A47">
        <w:rPr>
          <w:rFonts w:ascii="Times New Roman" w:hAnsi="Times New Roman" w:cs="Times New Roman"/>
          <w:sz w:val="24"/>
          <w:szCs w:val="24"/>
        </w:rPr>
        <w:t xml:space="preserve">on </w:t>
      </w:r>
      <w:r w:rsidR="00973491" w:rsidRPr="00736A47">
        <w:rPr>
          <w:rFonts w:ascii="Times New Roman" w:hAnsi="Times New Roman" w:cs="Times New Roman"/>
          <w:sz w:val="24"/>
          <w:szCs w:val="24"/>
        </w:rPr>
        <w:t>lõppenud enne</w:t>
      </w:r>
      <w:r w:rsidR="00067204" w:rsidRPr="00736A47">
        <w:rPr>
          <w:rFonts w:ascii="Times New Roman" w:hAnsi="Times New Roman" w:cs="Times New Roman"/>
          <w:sz w:val="24"/>
          <w:szCs w:val="24"/>
        </w:rPr>
        <w:t xml:space="preserve"> </w:t>
      </w:r>
      <w:r w:rsidR="00064C0C" w:rsidRPr="00736A47">
        <w:rPr>
          <w:rFonts w:ascii="Times New Roman" w:hAnsi="Times New Roman" w:cs="Times New Roman"/>
          <w:sz w:val="24"/>
          <w:szCs w:val="24"/>
        </w:rPr>
        <w:t>2027. a</w:t>
      </w:r>
      <w:r w:rsidR="00121D60" w:rsidRPr="00736A47">
        <w:rPr>
          <w:rFonts w:ascii="Times New Roman" w:hAnsi="Times New Roman" w:cs="Times New Roman"/>
          <w:sz w:val="24"/>
          <w:szCs w:val="24"/>
        </w:rPr>
        <w:t>asta</w:t>
      </w:r>
      <w:r w:rsidR="00064C0C" w:rsidRPr="00736A47">
        <w:rPr>
          <w:rFonts w:ascii="Times New Roman" w:hAnsi="Times New Roman" w:cs="Times New Roman"/>
          <w:sz w:val="24"/>
          <w:szCs w:val="24"/>
        </w:rPr>
        <w:t xml:space="preserve"> </w:t>
      </w:r>
      <w:r w:rsidR="00067204" w:rsidRPr="00736A47">
        <w:rPr>
          <w:rFonts w:ascii="Times New Roman" w:hAnsi="Times New Roman" w:cs="Times New Roman"/>
          <w:sz w:val="24"/>
          <w:szCs w:val="24"/>
        </w:rPr>
        <w:t>1. veebruari</w:t>
      </w:r>
      <w:r w:rsidR="00064C0C" w:rsidRPr="00736A47">
        <w:rPr>
          <w:rFonts w:ascii="Times New Roman" w:hAnsi="Times New Roman" w:cs="Times New Roman"/>
          <w:sz w:val="24"/>
          <w:szCs w:val="24"/>
        </w:rPr>
        <w:t>,</w:t>
      </w:r>
      <w:r w:rsidR="00067204" w:rsidRPr="00736A47">
        <w:rPr>
          <w:rFonts w:ascii="Times New Roman" w:hAnsi="Times New Roman" w:cs="Times New Roman"/>
          <w:sz w:val="24"/>
          <w:szCs w:val="24"/>
        </w:rPr>
        <w:t xml:space="preserve"> aga </w:t>
      </w:r>
      <w:r w:rsidR="00064C0C" w:rsidRPr="00736A47">
        <w:rPr>
          <w:rFonts w:ascii="Times New Roman" w:hAnsi="Times New Roman" w:cs="Times New Roman"/>
          <w:sz w:val="24"/>
          <w:szCs w:val="24"/>
        </w:rPr>
        <w:t xml:space="preserve">kes </w:t>
      </w:r>
      <w:r w:rsidR="00067204" w:rsidRPr="00736A47">
        <w:rPr>
          <w:rFonts w:ascii="Times New Roman" w:hAnsi="Times New Roman" w:cs="Times New Roman"/>
          <w:sz w:val="24"/>
          <w:szCs w:val="24"/>
        </w:rPr>
        <w:t xml:space="preserve">on esitanud </w:t>
      </w:r>
      <w:r w:rsidR="00037299" w:rsidRPr="00736A47">
        <w:rPr>
          <w:rFonts w:ascii="Times New Roman" w:hAnsi="Times New Roman" w:cs="Times New Roman"/>
          <w:sz w:val="24"/>
          <w:szCs w:val="24"/>
        </w:rPr>
        <w:t xml:space="preserve">uue puude raskusastme tuvastamise </w:t>
      </w:r>
      <w:r w:rsidR="00067204" w:rsidRPr="00736A47">
        <w:rPr>
          <w:rFonts w:ascii="Times New Roman" w:hAnsi="Times New Roman" w:cs="Times New Roman"/>
          <w:sz w:val="24"/>
          <w:szCs w:val="24"/>
        </w:rPr>
        <w:t>taotlus</w:t>
      </w:r>
      <w:r w:rsidR="00FD1CAD" w:rsidRPr="00736A47">
        <w:rPr>
          <w:rFonts w:ascii="Times New Roman" w:hAnsi="Times New Roman" w:cs="Times New Roman"/>
          <w:sz w:val="24"/>
          <w:szCs w:val="24"/>
        </w:rPr>
        <w:t>e</w:t>
      </w:r>
      <w:r w:rsidR="00067204" w:rsidRPr="00736A47">
        <w:rPr>
          <w:rFonts w:ascii="Times New Roman" w:hAnsi="Times New Roman" w:cs="Times New Roman"/>
          <w:sz w:val="24"/>
          <w:szCs w:val="24"/>
        </w:rPr>
        <w:t xml:space="preserve"> pärast </w:t>
      </w:r>
      <w:r w:rsidR="00037299" w:rsidRPr="00736A47">
        <w:rPr>
          <w:rFonts w:ascii="Times New Roman" w:hAnsi="Times New Roman" w:cs="Times New Roman"/>
          <w:sz w:val="24"/>
          <w:szCs w:val="24"/>
        </w:rPr>
        <w:t>2027. a</w:t>
      </w:r>
      <w:r w:rsidR="00121D60" w:rsidRPr="00736A47">
        <w:rPr>
          <w:rFonts w:ascii="Times New Roman" w:hAnsi="Times New Roman" w:cs="Times New Roman"/>
          <w:sz w:val="24"/>
          <w:szCs w:val="24"/>
        </w:rPr>
        <w:t>asta</w:t>
      </w:r>
      <w:r w:rsidR="00037299" w:rsidRPr="00736A47">
        <w:rPr>
          <w:rFonts w:ascii="Times New Roman" w:hAnsi="Times New Roman" w:cs="Times New Roman"/>
          <w:sz w:val="24"/>
          <w:szCs w:val="24"/>
        </w:rPr>
        <w:t xml:space="preserve"> </w:t>
      </w:r>
      <w:r w:rsidR="00745CEE" w:rsidRPr="00736A47">
        <w:rPr>
          <w:rFonts w:ascii="Times New Roman" w:hAnsi="Times New Roman" w:cs="Times New Roman"/>
          <w:sz w:val="24"/>
          <w:szCs w:val="24"/>
        </w:rPr>
        <w:t>3</w:t>
      </w:r>
      <w:r w:rsidR="00067204" w:rsidRPr="00736A47">
        <w:rPr>
          <w:rFonts w:ascii="Times New Roman" w:hAnsi="Times New Roman" w:cs="Times New Roman"/>
          <w:sz w:val="24"/>
          <w:szCs w:val="24"/>
        </w:rPr>
        <w:t>1.</w:t>
      </w:r>
      <w:r w:rsidR="00655183" w:rsidRPr="00736A47">
        <w:rPr>
          <w:rFonts w:ascii="Times New Roman" w:hAnsi="Times New Roman" w:cs="Times New Roman"/>
          <w:sz w:val="24"/>
          <w:szCs w:val="24"/>
        </w:rPr>
        <w:t xml:space="preserve"> </w:t>
      </w:r>
      <w:r w:rsidR="00745CEE" w:rsidRPr="00736A47">
        <w:rPr>
          <w:rFonts w:ascii="Times New Roman" w:hAnsi="Times New Roman" w:cs="Times New Roman"/>
          <w:sz w:val="24"/>
          <w:szCs w:val="24"/>
        </w:rPr>
        <w:t>jaanuari</w:t>
      </w:r>
      <w:r w:rsidR="00067204" w:rsidRPr="00736A47">
        <w:rPr>
          <w:rFonts w:ascii="Times New Roman" w:hAnsi="Times New Roman" w:cs="Times New Roman"/>
          <w:sz w:val="24"/>
          <w:szCs w:val="24"/>
        </w:rPr>
        <w:t>;</w:t>
      </w:r>
    </w:p>
    <w:p w14:paraId="0F56FBAC" w14:textId="05BC0C59" w:rsidR="002B5B67" w:rsidRPr="00736A47" w:rsidRDefault="00B2095B"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3) l</w:t>
      </w:r>
      <w:r w:rsidR="00837488" w:rsidRPr="00736A47">
        <w:rPr>
          <w:rFonts w:ascii="Times New Roman" w:hAnsi="Times New Roman" w:cs="Times New Roman"/>
          <w:sz w:val="24"/>
          <w:szCs w:val="24"/>
        </w:rPr>
        <w:t>aps</w:t>
      </w:r>
      <w:r w:rsidRPr="00736A47">
        <w:rPr>
          <w:rFonts w:ascii="Times New Roman" w:hAnsi="Times New Roman" w:cs="Times New Roman"/>
          <w:sz w:val="24"/>
          <w:szCs w:val="24"/>
        </w:rPr>
        <w:t>e</w:t>
      </w:r>
      <w:ins w:id="12" w:author="Inge Mehide" w:date="2024-10-30T16:32:00Z">
        <w:r w:rsidR="00F87AD7" w:rsidRPr="00736A47">
          <w:rPr>
            <w:rFonts w:ascii="Times New Roman" w:hAnsi="Times New Roman" w:cs="Times New Roman"/>
            <w:sz w:val="24"/>
            <w:szCs w:val="24"/>
          </w:rPr>
          <w:t>l</w:t>
        </w:r>
      </w:ins>
      <w:ins w:id="13" w:author="Inge Mehide" w:date="2024-10-30T16:33:00Z">
        <w:r w:rsidR="00F87AD7" w:rsidRPr="00736A47">
          <w:rPr>
            <w:rFonts w:ascii="Times New Roman" w:hAnsi="Times New Roman" w:cs="Times New Roman"/>
            <w:sz w:val="24"/>
            <w:szCs w:val="24"/>
          </w:rPr>
          <w:t>e</w:t>
        </w:r>
      </w:ins>
      <w:del w:id="14" w:author="Inge Mehide" w:date="2024-10-30T16:33:00Z">
        <w:r w:rsidR="000C6FE0" w:rsidRPr="00736A47" w:rsidDel="00F87AD7">
          <w:rPr>
            <w:rFonts w:ascii="Times New Roman" w:hAnsi="Times New Roman" w:cs="Times New Roman"/>
            <w:sz w:val="24"/>
            <w:szCs w:val="24"/>
          </w:rPr>
          <w:delText xml:space="preserve"> </w:delText>
        </w:r>
      </w:del>
      <w:del w:id="15" w:author="Inge Mehide" w:date="2024-10-30T11:59:00Z">
        <w:r w:rsidR="000C6FE0" w:rsidRPr="00736A47" w:rsidDel="00D377D8">
          <w:rPr>
            <w:rFonts w:ascii="Times New Roman" w:hAnsi="Times New Roman" w:cs="Times New Roman"/>
            <w:sz w:val="24"/>
            <w:szCs w:val="24"/>
          </w:rPr>
          <w:delText>puhul</w:delText>
        </w:r>
      </w:del>
      <w:r w:rsidR="00837488" w:rsidRPr="00736A47">
        <w:rPr>
          <w:rFonts w:ascii="Times New Roman" w:hAnsi="Times New Roman" w:cs="Times New Roman"/>
          <w:sz w:val="24"/>
          <w:szCs w:val="24"/>
        </w:rPr>
        <w:t xml:space="preserve">, kes on saanud 16-aastaseks enne </w:t>
      </w:r>
      <w:r w:rsidR="00F77AB7" w:rsidRPr="00736A47">
        <w:rPr>
          <w:rFonts w:ascii="Times New Roman" w:hAnsi="Times New Roman" w:cs="Times New Roman"/>
          <w:sz w:val="24"/>
          <w:szCs w:val="24"/>
        </w:rPr>
        <w:t>2027. a</w:t>
      </w:r>
      <w:r w:rsidR="00121D60" w:rsidRPr="00736A47">
        <w:rPr>
          <w:rFonts w:ascii="Times New Roman" w:hAnsi="Times New Roman" w:cs="Times New Roman"/>
          <w:sz w:val="24"/>
          <w:szCs w:val="24"/>
        </w:rPr>
        <w:t>asta</w:t>
      </w:r>
      <w:r w:rsidR="00F77AB7" w:rsidRPr="00736A47">
        <w:rPr>
          <w:rFonts w:ascii="Times New Roman" w:hAnsi="Times New Roman" w:cs="Times New Roman"/>
          <w:sz w:val="24"/>
          <w:szCs w:val="24"/>
        </w:rPr>
        <w:t xml:space="preserve"> </w:t>
      </w:r>
      <w:r w:rsidR="00837488" w:rsidRPr="00736A47">
        <w:rPr>
          <w:rFonts w:ascii="Times New Roman" w:hAnsi="Times New Roman" w:cs="Times New Roman"/>
          <w:sz w:val="24"/>
          <w:szCs w:val="24"/>
        </w:rPr>
        <w:t>1.</w:t>
      </w:r>
      <w:r w:rsidR="00655183" w:rsidRPr="00736A47">
        <w:rPr>
          <w:rFonts w:ascii="Times New Roman" w:hAnsi="Times New Roman" w:cs="Times New Roman"/>
          <w:sz w:val="24"/>
          <w:szCs w:val="24"/>
        </w:rPr>
        <w:t xml:space="preserve"> </w:t>
      </w:r>
      <w:r w:rsidR="00837488" w:rsidRPr="00736A47">
        <w:rPr>
          <w:rFonts w:ascii="Times New Roman" w:hAnsi="Times New Roman" w:cs="Times New Roman"/>
          <w:sz w:val="24"/>
          <w:szCs w:val="24"/>
        </w:rPr>
        <w:t xml:space="preserve">veebruari ja </w:t>
      </w:r>
      <w:r w:rsidR="00F73C68" w:rsidRPr="00736A47">
        <w:rPr>
          <w:rFonts w:ascii="Times New Roman" w:hAnsi="Times New Roman" w:cs="Times New Roman"/>
          <w:sz w:val="24"/>
          <w:szCs w:val="24"/>
        </w:rPr>
        <w:t>kellel</w:t>
      </w:r>
      <w:r w:rsidR="00837488" w:rsidRPr="00736A47">
        <w:rPr>
          <w:rFonts w:ascii="Times New Roman" w:hAnsi="Times New Roman" w:cs="Times New Roman"/>
          <w:sz w:val="24"/>
          <w:szCs w:val="24"/>
        </w:rPr>
        <w:t xml:space="preserve"> on </w:t>
      </w:r>
      <w:r w:rsidR="00CA0E5D" w:rsidRPr="00736A47">
        <w:rPr>
          <w:rFonts w:ascii="Times New Roman" w:hAnsi="Times New Roman" w:cs="Times New Roman"/>
          <w:sz w:val="24"/>
          <w:szCs w:val="24"/>
        </w:rPr>
        <w:t xml:space="preserve">2027. aasta 1. veebruaril </w:t>
      </w:r>
      <w:r w:rsidR="00333F35" w:rsidRPr="00736A47">
        <w:rPr>
          <w:rFonts w:ascii="Times New Roman" w:hAnsi="Times New Roman" w:cs="Times New Roman"/>
          <w:sz w:val="24"/>
          <w:szCs w:val="24"/>
        </w:rPr>
        <w:t xml:space="preserve">kehtiv töövõime hindamise või puude raskusastme tuvastamise otsus. </w:t>
      </w:r>
    </w:p>
    <w:bookmarkEnd w:id="1"/>
    <w:p w14:paraId="01E528C5" w14:textId="77777777" w:rsidR="00F570F7" w:rsidRPr="00736A47" w:rsidRDefault="00F570F7" w:rsidP="000A7F87">
      <w:pPr>
        <w:spacing w:after="0" w:line="240" w:lineRule="auto"/>
        <w:jc w:val="both"/>
        <w:rPr>
          <w:rFonts w:ascii="Times New Roman" w:hAnsi="Times New Roman" w:cs="Times New Roman"/>
          <w:sz w:val="24"/>
          <w:szCs w:val="24"/>
        </w:rPr>
      </w:pPr>
    </w:p>
    <w:p w14:paraId="6D01BCC8" w14:textId="4F58DFA5" w:rsidR="00207E6A" w:rsidRPr="00736A47" w:rsidRDefault="00C43FE7"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(3)</w:t>
      </w:r>
      <w:r w:rsidR="002B07AA" w:rsidRPr="00736A47">
        <w:rPr>
          <w:rFonts w:ascii="Times New Roman" w:hAnsi="Times New Roman" w:cs="Times New Roman"/>
          <w:sz w:val="24"/>
          <w:szCs w:val="24"/>
        </w:rPr>
        <w:t xml:space="preserve"> </w:t>
      </w:r>
      <w:r w:rsidR="00207E6A" w:rsidRPr="00736A47">
        <w:rPr>
          <w:rFonts w:ascii="Times New Roman" w:hAnsi="Times New Roman" w:cs="Times New Roman"/>
          <w:sz w:val="24"/>
          <w:szCs w:val="24"/>
        </w:rPr>
        <w:t xml:space="preserve">Kui lapsel on </w:t>
      </w:r>
      <w:r w:rsidR="00047DAA" w:rsidRPr="00736A47">
        <w:rPr>
          <w:rFonts w:ascii="Times New Roman" w:hAnsi="Times New Roman" w:cs="Times New Roman"/>
          <w:sz w:val="24"/>
          <w:szCs w:val="24"/>
        </w:rPr>
        <w:t xml:space="preserve">2027. aasta 1. veebruaril </w:t>
      </w:r>
      <w:r w:rsidR="00207E6A" w:rsidRPr="00736A47">
        <w:rPr>
          <w:rFonts w:ascii="Times New Roman" w:hAnsi="Times New Roman" w:cs="Times New Roman"/>
          <w:sz w:val="24"/>
          <w:szCs w:val="24"/>
        </w:rPr>
        <w:t>puude raskusast</w:t>
      </w:r>
      <w:r w:rsidR="00047DAA" w:rsidRPr="00736A47">
        <w:rPr>
          <w:rFonts w:ascii="Times New Roman" w:hAnsi="Times New Roman" w:cs="Times New Roman"/>
          <w:sz w:val="24"/>
          <w:szCs w:val="24"/>
        </w:rPr>
        <w:t>me tuvastamise otsus</w:t>
      </w:r>
      <w:r w:rsidR="000B4E8C" w:rsidRPr="00736A47">
        <w:rPr>
          <w:rFonts w:ascii="Times New Roman" w:hAnsi="Times New Roman" w:cs="Times New Roman"/>
          <w:sz w:val="24"/>
          <w:szCs w:val="24"/>
        </w:rPr>
        <w:t>, mis kehtib</w:t>
      </w:r>
      <w:r w:rsidR="00207E6A" w:rsidRPr="00736A47">
        <w:rPr>
          <w:rFonts w:ascii="Times New Roman" w:hAnsi="Times New Roman" w:cs="Times New Roman"/>
          <w:sz w:val="24"/>
          <w:szCs w:val="24"/>
        </w:rPr>
        <w:t xml:space="preserve"> kuni </w:t>
      </w:r>
      <w:r w:rsidR="00206288" w:rsidRPr="00736A47">
        <w:rPr>
          <w:rFonts w:ascii="Times New Roman" w:hAnsi="Times New Roman" w:cs="Times New Roman"/>
          <w:sz w:val="24"/>
          <w:szCs w:val="24"/>
        </w:rPr>
        <w:t>tema</w:t>
      </w:r>
      <w:r w:rsidR="00321DC3" w:rsidRPr="00736A47">
        <w:rPr>
          <w:rFonts w:ascii="Times New Roman" w:hAnsi="Times New Roman" w:cs="Times New Roman"/>
          <w:sz w:val="24"/>
          <w:szCs w:val="24"/>
        </w:rPr>
        <w:t xml:space="preserve"> </w:t>
      </w:r>
      <w:r w:rsidR="00207E6A" w:rsidRPr="00736A47">
        <w:rPr>
          <w:rFonts w:ascii="Times New Roman" w:hAnsi="Times New Roman" w:cs="Times New Roman"/>
          <w:sz w:val="24"/>
          <w:szCs w:val="24"/>
        </w:rPr>
        <w:t>16-aastaseks saamiseni</w:t>
      </w:r>
      <w:r w:rsidR="00047DAA" w:rsidRPr="00736A47">
        <w:rPr>
          <w:rFonts w:ascii="Times New Roman" w:hAnsi="Times New Roman" w:cs="Times New Roman"/>
          <w:sz w:val="24"/>
          <w:szCs w:val="24"/>
        </w:rPr>
        <w:t xml:space="preserve">, pikendab </w:t>
      </w:r>
      <w:r w:rsidR="00E801D6" w:rsidRPr="00736A47">
        <w:rPr>
          <w:rFonts w:ascii="Times New Roman" w:hAnsi="Times New Roman" w:cs="Times New Roman"/>
          <w:sz w:val="24"/>
          <w:szCs w:val="24"/>
        </w:rPr>
        <w:t>Sotsiaalkindlustusamet</w:t>
      </w:r>
      <w:r w:rsidR="00047DAA" w:rsidRPr="00736A47">
        <w:rPr>
          <w:rFonts w:ascii="Times New Roman" w:hAnsi="Times New Roman" w:cs="Times New Roman"/>
          <w:sz w:val="24"/>
          <w:szCs w:val="24"/>
        </w:rPr>
        <w:t xml:space="preserve"> </w:t>
      </w:r>
      <w:r w:rsidR="00247A35" w:rsidRPr="00736A47">
        <w:rPr>
          <w:rFonts w:ascii="Times New Roman" w:hAnsi="Times New Roman" w:cs="Times New Roman"/>
          <w:sz w:val="24"/>
          <w:szCs w:val="24"/>
        </w:rPr>
        <w:t>otsuse kehtivust</w:t>
      </w:r>
      <w:r w:rsidR="00047DAA" w:rsidRPr="00736A47">
        <w:rPr>
          <w:rFonts w:ascii="Times New Roman" w:hAnsi="Times New Roman" w:cs="Times New Roman"/>
          <w:sz w:val="24"/>
          <w:szCs w:val="24"/>
        </w:rPr>
        <w:t xml:space="preserve"> </w:t>
      </w:r>
      <w:r w:rsidR="00E801D6" w:rsidRPr="00736A47">
        <w:rPr>
          <w:rFonts w:ascii="Times New Roman" w:hAnsi="Times New Roman" w:cs="Times New Roman"/>
          <w:sz w:val="24"/>
          <w:szCs w:val="24"/>
        </w:rPr>
        <w:t>ja puudega lapse toetuse maksmise perioodi kuni lapse 18-aastaseks saamiseni.</w:t>
      </w:r>
    </w:p>
    <w:p w14:paraId="1D476127" w14:textId="77777777" w:rsidR="006216B1" w:rsidRPr="00736A47" w:rsidRDefault="006216B1" w:rsidP="000A7F87">
      <w:pPr>
        <w:spacing w:after="0" w:line="240" w:lineRule="auto"/>
        <w:jc w:val="both"/>
        <w:rPr>
          <w:rFonts w:ascii="Times New Roman" w:hAnsi="Times New Roman" w:cs="Times New Roman"/>
          <w:sz w:val="24"/>
          <w:szCs w:val="24"/>
        </w:rPr>
      </w:pPr>
    </w:p>
    <w:p w14:paraId="444A33C6" w14:textId="1F88A279" w:rsidR="006216B1" w:rsidRPr="00736A47" w:rsidRDefault="006216B1"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(4) Kui vähemalt 16-aastasel lapsel on 2027. aasta 1. veebruari</w:t>
      </w:r>
      <w:r w:rsidR="00E34FA1" w:rsidRPr="00736A47">
        <w:rPr>
          <w:rFonts w:ascii="Times New Roman" w:hAnsi="Times New Roman" w:cs="Times New Roman"/>
          <w:sz w:val="24"/>
          <w:szCs w:val="24"/>
        </w:rPr>
        <w:t>l</w:t>
      </w:r>
      <w:r w:rsidR="001E2FBE" w:rsidRPr="00736A47">
        <w:rPr>
          <w:rFonts w:ascii="Times New Roman" w:hAnsi="Times New Roman" w:cs="Times New Roman"/>
          <w:sz w:val="24"/>
          <w:szCs w:val="24"/>
        </w:rPr>
        <w:t xml:space="preserve"> </w:t>
      </w:r>
      <w:r w:rsidR="00E34FA1" w:rsidRPr="00736A47">
        <w:rPr>
          <w:rFonts w:ascii="Times New Roman" w:hAnsi="Times New Roman" w:cs="Times New Roman"/>
          <w:sz w:val="24"/>
          <w:szCs w:val="24"/>
        </w:rPr>
        <w:t xml:space="preserve">puude raskusastme tuvastamise </w:t>
      </w:r>
      <w:r w:rsidR="001E2FBE" w:rsidRPr="00736A47">
        <w:rPr>
          <w:rFonts w:ascii="Times New Roman" w:hAnsi="Times New Roman" w:cs="Times New Roman"/>
          <w:sz w:val="24"/>
          <w:szCs w:val="24"/>
        </w:rPr>
        <w:t>otsus, mille</w:t>
      </w:r>
      <w:r w:rsidRPr="00736A47">
        <w:rPr>
          <w:rFonts w:ascii="Times New Roman" w:hAnsi="Times New Roman" w:cs="Times New Roman"/>
          <w:sz w:val="24"/>
          <w:szCs w:val="24"/>
        </w:rPr>
        <w:t xml:space="preserve"> ke</w:t>
      </w:r>
      <w:r w:rsidR="000D010D" w:rsidRPr="00736A47">
        <w:rPr>
          <w:rFonts w:ascii="Times New Roman" w:hAnsi="Times New Roman" w:cs="Times New Roman"/>
          <w:sz w:val="24"/>
          <w:szCs w:val="24"/>
        </w:rPr>
        <w:t>htivus</w:t>
      </w:r>
      <w:r w:rsidRPr="00736A47">
        <w:rPr>
          <w:rFonts w:ascii="Times New Roman" w:hAnsi="Times New Roman" w:cs="Times New Roman"/>
          <w:sz w:val="24"/>
          <w:szCs w:val="24"/>
        </w:rPr>
        <w:t xml:space="preserve"> lõppeb enne </w:t>
      </w:r>
      <w:r w:rsidR="008F6A1D" w:rsidRPr="00736A47">
        <w:rPr>
          <w:rFonts w:ascii="Times New Roman" w:hAnsi="Times New Roman" w:cs="Times New Roman"/>
          <w:sz w:val="24"/>
          <w:szCs w:val="24"/>
        </w:rPr>
        <w:t>tema</w:t>
      </w:r>
      <w:r w:rsidRPr="00736A47">
        <w:rPr>
          <w:rFonts w:ascii="Times New Roman" w:hAnsi="Times New Roman" w:cs="Times New Roman"/>
          <w:sz w:val="24"/>
          <w:szCs w:val="24"/>
        </w:rPr>
        <w:t xml:space="preserve"> 18-aastaseks saamist, pikendab Sotsiaalkindlustusamet </w:t>
      </w:r>
      <w:r w:rsidR="00247A35" w:rsidRPr="00736A47">
        <w:rPr>
          <w:rFonts w:ascii="Times New Roman" w:hAnsi="Times New Roman" w:cs="Times New Roman"/>
          <w:sz w:val="24"/>
          <w:szCs w:val="24"/>
        </w:rPr>
        <w:t>otsuse kehtivust</w:t>
      </w:r>
      <w:r w:rsidRPr="00736A47">
        <w:rPr>
          <w:rFonts w:ascii="Times New Roman" w:hAnsi="Times New Roman" w:cs="Times New Roman"/>
          <w:sz w:val="24"/>
          <w:szCs w:val="24"/>
        </w:rPr>
        <w:t xml:space="preserve"> ja</w:t>
      </w:r>
      <w:r w:rsidR="002D211D" w:rsidRPr="00736A47">
        <w:rPr>
          <w:rFonts w:ascii="Times New Roman" w:hAnsi="Times New Roman" w:cs="Times New Roman"/>
          <w:sz w:val="24"/>
          <w:szCs w:val="24"/>
        </w:rPr>
        <w:t xml:space="preserve"> puudega tööealise inimese toetuse </w:t>
      </w:r>
      <w:r w:rsidRPr="00736A47">
        <w:rPr>
          <w:rFonts w:ascii="Times New Roman" w:hAnsi="Times New Roman" w:cs="Times New Roman"/>
          <w:sz w:val="24"/>
          <w:szCs w:val="24"/>
        </w:rPr>
        <w:t>maksmise perioodi kuni lapse 18-aastaseks saamiseni.“.</w:t>
      </w:r>
    </w:p>
    <w:p w14:paraId="672288F0" w14:textId="77777777" w:rsidR="00251840" w:rsidRPr="00736A47" w:rsidRDefault="00251840" w:rsidP="000A7F87">
      <w:pPr>
        <w:spacing w:after="0" w:line="240" w:lineRule="auto"/>
        <w:jc w:val="both"/>
        <w:rPr>
          <w:rFonts w:ascii="Times New Roman" w:hAnsi="Times New Roman" w:cs="Times New Roman"/>
          <w:sz w:val="24"/>
          <w:szCs w:val="24"/>
        </w:rPr>
      </w:pPr>
    </w:p>
    <w:p w14:paraId="5573C73D" w14:textId="089B2625" w:rsidR="00251840" w:rsidRPr="00736A47" w:rsidRDefault="00251840" w:rsidP="00867F22">
      <w:pPr>
        <w:spacing w:after="0" w:line="240" w:lineRule="auto"/>
        <w:jc w:val="both"/>
        <w:rPr>
          <w:rFonts w:ascii="Times New Roman" w:hAnsi="Times New Roman" w:cs="Times New Roman"/>
          <w:b/>
          <w:sz w:val="24"/>
          <w:szCs w:val="24"/>
        </w:rPr>
      </w:pPr>
      <w:r w:rsidRPr="00736A47">
        <w:rPr>
          <w:rFonts w:ascii="Times New Roman" w:hAnsi="Times New Roman" w:cs="Times New Roman"/>
          <w:b/>
          <w:sz w:val="24"/>
          <w:szCs w:val="24"/>
        </w:rPr>
        <w:t>§ 2. Muuseumiseaduse muutmine</w:t>
      </w:r>
    </w:p>
    <w:p w14:paraId="55AF5630" w14:textId="77777777" w:rsidR="00251840" w:rsidRPr="00736A47" w:rsidRDefault="00251840" w:rsidP="000A7F87">
      <w:pPr>
        <w:spacing w:after="0" w:line="240" w:lineRule="auto"/>
        <w:jc w:val="both"/>
        <w:rPr>
          <w:rFonts w:ascii="Times New Roman" w:hAnsi="Times New Roman" w:cs="Times New Roman"/>
          <w:b/>
          <w:sz w:val="24"/>
          <w:szCs w:val="24"/>
        </w:rPr>
      </w:pPr>
    </w:p>
    <w:p w14:paraId="428A3FE9" w14:textId="5E235863" w:rsidR="00251840" w:rsidRPr="00736A47" w:rsidRDefault="0025184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 xml:space="preserve">Muuseumiseaduse § 20 lõike 3 punktis 1 asendatakse läbivalt </w:t>
      </w:r>
      <w:bookmarkStart w:id="16" w:name="_Hlk169710781"/>
      <w:r w:rsidR="00047876" w:rsidRPr="00736A47">
        <w:rPr>
          <w:rFonts w:ascii="Times New Roman" w:hAnsi="Times New Roman" w:cs="Times New Roman"/>
          <w:sz w:val="24"/>
          <w:szCs w:val="24"/>
        </w:rPr>
        <w:t>tekstiosa</w:t>
      </w:r>
      <w:bookmarkEnd w:id="16"/>
      <w:r w:rsidRPr="00736A47">
        <w:rPr>
          <w:rFonts w:ascii="Times New Roman" w:hAnsi="Times New Roman" w:cs="Times New Roman"/>
          <w:sz w:val="24"/>
          <w:szCs w:val="24"/>
        </w:rPr>
        <w:t xml:space="preserve"> „16-aastasele“ </w:t>
      </w:r>
      <w:r w:rsidR="00047876" w:rsidRPr="00736A47">
        <w:rPr>
          <w:rFonts w:ascii="Times New Roman" w:hAnsi="Times New Roman" w:cs="Times New Roman"/>
          <w:sz w:val="24"/>
          <w:szCs w:val="24"/>
        </w:rPr>
        <w:t>tekstiosaga</w:t>
      </w:r>
      <w:r w:rsidRPr="00736A47">
        <w:rPr>
          <w:rFonts w:ascii="Times New Roman" w:hAnsi="Times New Roman" w:cs="Times New Roman"/>
          <w:sz w:val="24"/>
          <w:szCs w:val="24"/>
        </w:rPr>
        <w:t xml:space="preserve"> „18-aastasele“. </w:t>
      </w:r>
    </w:p>
    <w:p w14:paraId="4CC2AAA1" w14:textId="77777777" w:rsidR="00251840" w:rsidRPr="00736A47" w:rsidRDefault="00251840" w:rsidP="000A7F87">
      <w:pPr>
        <w:spacing w:after="0" w:line="240" w:lineRule="auto"/>
        <w:jc w:val="both"/>
        <w:rPr>
          <w:rFonts w:ascii="Times New Roman" w:hAnsi="Times New Roman" w:cs="Times New Roman"/>
          <w:b/>
          <w:sz w:val="24"/>
          <w:szCs w:val="24"/>
        </w:rPr>
      </w:pPr>
    </w:p>
    <w:p w14:paraId="6318CC49" w14:textId="7C74D293" w:rsidR="00251840" w:rsidRPr="00736A47" w:rsidRDefault="00251840" w:rsidP="00867F22">
      <w:pPr>
        <w:spacing w:after="0" w:line="240" w:lineRule="auto"/>
        <w:jc w:val="both"/>
        <w:rPr>
          <w:rFonts w:ascii="Times New Roman" w:hAnsi="Times New Roman" w:cs="Times New Roman"/>
          <w:b/>
          <w:sz w:val="24"/>
          <w:szCs w:val="24"/>
        </w:rPr>
      </w:pPr>
      <w:r w:rsidRPr="00736A47">
        <w:rPr>
          <w:rFonts w:ascii="Times New Roman" w:hAnsi="Times New Roman" w:cs="Times New Roman"/>
          <w:b/>
          <w:sz w:val="24"/>
          <w:szCs w:val="24"/>
        </w:rPr>
        <w:t>§ 3. Ravikindlustuse seaduse muutmine</w:t>
      </w:r>
    </w:p>
    <w:p w14:paraId="4961F8A4" w14:textId="77777777" w:rsidR="00251840" w:rsidRPr="00736A47" w:rsidRDefault="00251840" w:rsidP="000A7F87">
      <w:pPr>
        <w:spacing w:after="0" w:line="240" w:lineRule="auto"/>
        <w:jc w:val="both"/>
        <w:rPr>
          <w:rFonts w:ascii="Times New Roman" w:hAnsi="Times New Roman" w:cs="Times New Roman"/>
          <w:b/>
          <w:sz w:val="24"/>
          <w:szCs w:val="24"/>
        </w:rPr>
      </w:pPr>
    </w:p>
    <w:p w14:paraId="4E8C898A" w14:textId="00CC663B" w:rsidR="00251840" w:rsidRPr="00736A47" w:rsidRDefault="00251840"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Ravikindlustuse seaduses tehakse järgmised muudatused:</w:t>
      </w:r>
    </w:p>
    <w:p w14:paraId="3512EF0C" w14:textId="77777777" w:rsidR="007151A8" w:rsidRPr="00736A47" w:rsidRDefault="007151A8" w:rsidP="000A7F87">
      <w:pPr>
        <w:spacing w:after="0" w:line="240" w:lineRule="auto"/>
        <w:jc w:val="both"/>
        <w:rPr>
          <w:rFonts w:ascii="Times New Roman" w:hAnsi="Times New Roman" w:cs="Times New Roman"/>
          <w:b/>
          <w:bCs/>
          <w:sz w:val="24"/>
          <w:szCs w:val="24"/>
        </w:rPr>
      </w:pPr>
    </w:p>
    <w:p w14:paraId="2505C140" w14:textId="072B777A" w:rsidR="004F363D" w:rsidRPr="00736A47" w:rsidRDefault="004F363D" w:rsidP="004F363D">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1)</w:t>
      </w:r>
      <w:r w:rsidRPr="00736A47">
        <w:rPr>
          <w:rFonts w:ascii="Times New Roman" w:hAnsi="Times New Roman" w:cs="Times New Roman"/>
          <w:sz w:val="24"/>
          <w:szCs w:val="24"/>
        </w:rPr>
        <w:t xml:space="preserve"> paragrahvi 44 lõike 2 teises lauses asendatakse tekstiosa „16-aastaste“ tekstiosaga „18-aastaste“; </w:t>
      </w:r>
    </w:p>
    <w:p w14:paraId="6D6F90C2" w14:textId="77777777" w:rsidR="004F363D" w:rsidRPr="00736A47" w:rsidRDefault="004F363D" w:rsidP="000A7F87">
      <w:pPr>
        <w:spacing w:after="0" w:line="240" w:lineRule="auto"/>
        <w:jc w:val="both"/>
        <w:rPr>
          <w:rFonts w:ascii="Times New Roman" w:hAnsi="Times New Roman" w:cs="Times New Roman"/>
          <w:b/>
          <w:bCs/>
          <w:sz w:val="24"/>
          <w:szCs w:val="24"/>
        </w:rPr>
      </w:pPr>
    </w:p>
    <w:p w14:paraId="139F0CE0" w14:textId="1DCDA340" w:rsidR="00251840" w:rsidRPr="00736A47" w:rsidRDefault="004F363D"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2</w:t>
      </w:r>
      <w:r w:rsidR="00251840" w:rsidRPr="00736A47">
        <w:rPr>
          <w:rFonts w:ascii="Times New Roman" w:hAnsi="Times New Roman" w:cs="Times New Roman"/>
          <w:b/>
          <w:bCs/>
          <w:sz w:val="24"/>
          <w:szCs w:val="24"/>
        </w:rPr>
        <w:t>)</w:t>
      </w:r>
      <w:r w:rsidR="00251840" w:rsidRPr="00736A47">
        <w:rPr>
          <w:rFonts w:ascii="Times New Roman" w:hAnsi="Times New Roman" w:cs="Times New Roman"/>
          <w:sz w:val="24"/>
          <w:szCs w:val="24"/>
        </w:rPr>
        <w:t xml:space="preserve"> paragrahvi 51 lõike 4 punktis 3, § 54 lõike 1 punktis 1</w:t>
      </w:r>
      <w:r w:rsidR="00251840" w:rsidRPr="00736A47">
        <w:rPr>
          <w:rFonts w:ascii="Times New Roman" w:hAnsi="Times New Roman" w:cs="Times New Roman"/>
          <w:sz w:val="24"/>
          <w:szCs w:val="24"/>
          <w:vertAlign w:val="superscript"/>
        </w:rPr>
        <w:t>1</w:t>
      </w:r>
      <w:r w:rsidR="00251840" w:rsidRPr="00736A47">
        <w:rPr>
          <w:rFonts w:ascii="Times New Roman" w:hAnsi="Times New Roman" w:cs="Times New Roman"/>
          <w:sz w:val="24"/>
          <w:szCs w:val="24"/>
        </w:rPr>
        <w:t xml:space="preserve"> ja § 59 lõikes 2 asendatakse </w:t>
      </w:r>
      <w:r w:rsidR="00047876" w:rsidRPr="00736A47">
        <w:rPr>
          <w:rFonts w:ascii="Times New Roman" w:hAnsi="Times New Roman" w:cs="Times New Roman"/>
          <w:sz w:val="24"/>
          <w:szCs w:val="24"/>
        </w:rPr>
        <w:t>tekstiosa</w:t>
      </w:r>
      <w:r w:rsidR="00251840" w:rsidRPr="00736A47">
        <w:rPr>
          <w:rFonts w:ascii="Times New Roman" w:hAnsi="Times New Roman" w:cs="Times New Roman"/>
          <w:sz w:val="24"/>
          <w:szCs w:val="24"/>
        </w:rPr>
        <w:t xml:space="preserve"> „16-aastase“ </w:t>
      </w:r>
      <w:r w:rsidR="00047876" w:rsidRPr="00736A47">
        <w:rPr>
          <w:rFonts w:ascii="Times New Roman" w:hAnsi="Times New Roman" w:cs="Times New Roman"/>
          <w:sz w:val="24"/>
          <w:szCs w:val="24"/>
        </w:rPr>
        <w:t>tekstiosaga</w:t>
      </w:r>
      <w:r w:rsidR="00251840" w:rsidRPr="00736A47">
        <w:rPr>
          <w:rFonts w:ascii="Times New Roman" w:hAnsi="Times New Roman" w:cs="Times New Roman"/>
          <w:sz w:val="24"/>
          <w:szCs w:val="24"/>
        </w:rPr>
        <w:t xml:space="preserve"> „18-aastase“</w:t>
      </w:r>
      <w:r w:rsidRPr="00736A47">
        <w:rPr>
          <w:rFonts w:ascii="Times New Roman" w:hAnsi="Times New Roman" w:cs="Times New Roman"/>
          <w:sz w:val="24"/>
          <w:szCs w:val="24"/>
        </w:rPr>
        <w:t>.</w:t>
      </w:r>
    </w:p>
    <w:p w14:paraId="5CB8F57C" w14:textId="77777777" w:rsidR="00251840" w:rsidRPr="00736A47" w:rsidRDefault="00251840" w:rsidP="000A7F87">
      <w:pPr>
        <w:spacing w:after="0" w:line="240" w:lineRule="auto"/>
        <w:jc w:val="both"/>
        <w:rPr>
          <w:rFonts w:ascii="Times New Roman" w:hAnsi="Times New Roman" w:cs="Times New Roman"/>
          <w:sz w:val="24"/>
          <w:szCs w:val="24"/>
        </w:rPr>
      </w:pPr>
    </w:p>
    <w:p w14:paraId="4A10AF75" w14:textId="2A419A6A" w:rsidR="00243238" w:rsidRPr="00867F22" w:rsidRDefault="00243238" w:rsidP="00867F22">
      <w:pPr>
        <w:spacing w:after="0" w:line="240" w:lineRule="auto"/>
        <w:jc w:val="both"/>
        <w:rPr>
          <w:rFonts w:ascii="Times New Roman" w:hAnsi="Times New Roman" w:cs="Times New Roman"/>
          <w:b/>
          <w:sz w:val="24"/>
          <w:szCs w:val="24"/>
        </w:rPr>
      </w:pPr>
      <w:r w:rsidRPr="00736A47">
        <w:rPr>
          <w:rFonts w:ascii="Times New Roman" w:hAnsi="Times New Roman" w:cs="Times New Roman"/>
          <w:b/>
          <w:sz w:val="24"/>
          <w:szCs w:val="24"/>
        </w:rPr>
        <w:t xml:space="preserve">§ </w:t>
      </w:r>
      <w:r w:rsidR="00EB3D05" w:rsidRPr="00736A47">
        <w:rPr>
          <w:rFonts w:ascii="Times New Roman" w:hAnsi="Times New Roman" w:cs="Times New Roman"/>
          <w:b/>
          <w:sz w:val="24"/>
          <w:szCs w:val="24"/>
        </w:rPr>
        <w:t>4</w:t>
      </w:r>
      <w:r w:rsidRPr="00736A47">
        <w:rPr>
          <w:rFonts w:ascii="Times New Roman" w:hAnsi="Times New Roman" w:cs="Times New Roman"/>
          <w:b/>
          <w:sz w:val="24"/>
          <w:szCs w:val="24"/>
        </w:rPr>
        <w:t>. Sotsiaalhoolekande seaduse muutmine</w:t>
      </w:r>
    </w:p>
    <w:p w14:paraId="7D28096C" w14:textId="77777777" w:rsidR="00243238" w:rsidRPr="006C4670" w:rsidRDefault="00243238" w:rsidP="000A7F87">
      <w:pPr>
        <w:spacing w:after="0" w:line="240" w:lineRule="auto"/>
        <w:jc w:val="both"/>
        <w:rPr>
          <w:rFonts w:ascii="Times New Roman" w:hAnsi="Times New Roman" w:cs="Times New Roman"/>
          <w:b/>
          <w:sz w:val="24"/>
          <w:szCs w:val="24"/>
        </w:rPr>
      </w:pPr>
    </w:p>
    <w:p w14:paraId="03FE5FFC" w14:textId="77777777" w:rsidR="00243238" w:rsidRPr="00F37C84" w:rsidRDefault="00243238" w:rsidP="000A7F87">
      <w:pPr>
        <w:spacing w:after="0" w:line="240" w:lineRule="auto"/>
        <w:jc w:val="both"/>
        <w:rPr>
          <w:rFonts w:ascii="Times New Roman" w:hAnsi="Times New Roman" w:cs="Times New Roman"/>
          <w:sz w:val="24"/>
          <w:szCs w:val="24"/>
        </w:rPr>
      </w:pPr>
      <w:r w:rsidRPr="00F37C84">
        <w:rPr>
          <w:rFonts w:ascii="Times New Roman" w:hAnsi="Times New Roman" w:cs="Times New Roman"/>
          <w:sz w:val="24"/>
          <w:szCs w:val="24"/>
        </w:rPr>
        <w:t>Sotsiaalhoolekande seaduses tehakse järgmised muudatused:</w:t>
      </w:r>
    </w:p>
    <w:p w14:paraId="15524320" w14:textId="77777777" w:rsidR="00BF7C5F" w:rsidRDefault="00BF7C5F" w:rsidP="000A7F87">
      <w:pPr>
        <w:pStyle w:val="Loendilik"/>
        <w:spacing w:after="0" w:line="240" w:lineRule="auto"/>
        <w:ind w:left="0"/>
        <w:jc w:val="both"/>
        <w:rPr>
          <w:rFonts w:ascii="Times New Roman" w:hAnsi="Times New Roman" w:cs="Times New Roman"/>
          <w:bCs/>
          <w:sz w:val="24"/>
          <w:szCs w:val="24"/>
        </w:rPr>
      </w:pPr>
    </w:p>
    <w:p w14:paraId="29CE47E6" w14:textId="555570A3" w:rsidR="00BF7C5F" w:rsidRPr="00CE42D0" w:rsidRDefault="005D77B5" w:rsidP="000A7F87">
      <w:pPr>
        <w:spacing w:after="0" w:line="240" w:lineRule="auto"/>
        <w:jc w:val="both"/>
        <w:rPr>
          <w:rFonts w:ascii="Times New Roman" w:hAnsi="Times New Roman" w:cs="Times New Roman"/>
          <w:sz w:val="24"/>
          <w:szCs w:val="24"/>
        </w:rPr>
      </w:pPr>
      <w:r w:rsidRPr="00867F22">
        <w:rPr>
          <w:rFonts w:ascii="Times New Roman" w:hAnsi="Times New Roman" w:cs="Times New Roman"/>
          <w:b/>
          <w:sz w:val="24"/>
          <w:szCs w:val="24"/>
        </w:rPr>
        <w:t>1</w:t>
      </w:r>
      <w:r w:rsidR="00734BC6" w:rsidRPr="00867F22">
        <w:rPr>
          <w:rFonts w:ascii="Times New Roman" w:hAnsi="Times New Roman" w:cs="Times New Roman"/>
          <w:b/>
          <w:sz w:val="24"/>
          <w:szCs w:val="24"/>
        </w:rPr>
        <w:t>)</w:t>
      </w:r>
      <w:r w:rsidR="00734BC6" w:rsidRPr="00CE42D0">
        <w:rPr>
          <w:rFonts w:ascii="Times New Roman" w:hAnsi="Times New Roman" w:cs="Times New Roman"/>
          <w:sz w:val="24"/>
          <w:szCs w:val="24"/>
        </w:rPr>
        <w:t xml:space="preserve"> </w:t>
      </w:r>
      <w:r w:rsidR="00BF7C5F" w:rsidRPr="00CE42D0">
        <w:rPr>
          <w:rFonts w:ascii="Times New Roman" w:hAnsi="Times New Roman" w:cs="Times New Roman"/>
          <w:sz w:val="24"/>
          <w:szCs w:val="24"/>
        </w:rPr>
        <w:t>paragrahv</w:t>
      </w:r>
      <w:r w:rsidR="004817D8" w:rsidRPr="00CE42D0">
        <w:rPr>
          <w:rFonts w:ascii="Times New Roman" w:hAnsi="Times New Roman" w:cs="Times New Roman"/>
          <w:sz w:val="24"/>
          <w:szCs w:val="24"/>
        </w:rPr>
        <w:t>i</w:t>
      </w:r>
      <w:r w:rsidR="00BF7C5F" w:rsidRPr="00CE42D0">
        <w:rPr>
          <w:rFonts w:ascii="Times New Roman" w:hAnsi="Times New Roman" w:cs="Times New Roman"/>
          <w:sz w:val="24"/>
          <w:szCs w:val="24"/>
        </w:rPr>
        <w:t xml:space="preserve"> 48 l</w:t>
      </w:r>
      <w:r w:rsidR="00972ACA" w:rsidRPr="00CE42D0">
        <w:rPr>
          <w:rFonts w:ascii="Times New Roman" w:hAnsi="Times New Roman" w:cs="Times New Roman"/>
          <w:sz w:val="24"/>
          <w:szCs w:val="24"/>
        </w:rPr>
        <w:t>õige 6 muudetakse ja sõnastatakse järgmisel</w:t>
      </w:r>
      <w:r w:rsidR="005E6DF8" w:rsidRPr="00CE42D0">
        <w:rPr>
          <w:rFonts w:ascii="Times New Roman" w:hAnsi="Times New Roman" w:cs="Times New Roman"/>
          <w:sz w:val="24"/>
          <w:szCs w:val="24"/>
        </w:rPr>
        <w:t>t:</w:t>
      </w:r>
    </w:p>
    <w:p w14:paraId="5A75BF4D" w14:textId="77777777" w:rsidR="00A71F8E" w:rsidRDefault="00A71F8E" w:rsidP="000A7F87">
      <w:pPr>
        <w:spacing w:after="0" w:line="240" w:lineRule="auto"/>
        <w:jc w:val="both"/>
        <w:rPr>
          <w:rFonts w:ascii="Times New Roman" w:hAnsi="Times New Roman" w:cs="Times New Roman"/>
          <w:bCs/>
          <w:sz w:val="24"/>
          <w:szCs w:val="24"/>
        </w:rPr>
      </w:pPr>
    </w:p>
    <w:p w14:paraId="3ACDB649" w14:textId="4946937C" w:rsidR="00A71F8E" w:rsidRPr="00CE42D0" w:rsidRDefault="00A71F8E"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„(6)</w:t>
      </w:r>
      <w:r w:rsidR="0030717B" w:rsidRPr="00CE42D0">
        <w:rPr>
          <w:rFonts w:ascii="Times New Roman" w:hAnsi="Times New Roman" w:cs="Times New Roman"/>
          <w:sz w:val="24"/>
          <w:szCs w:val="24"/>
        </w:rPr>
        <w:t xml:space="preserve"> </w:t>
      </w:r>
      <w:bookmarkStart w:id="17" w:name="_Hlk181183175"/>
      <w:r w:rsidR="0030717B" w:rsidRPr="00CE42D0">
        <w:rPr>
          <w:rFonts w:ascii="Times New Roman" w:hAnsi="Times New Roman" w:cs="Times New Roman"/>
          <w:sz w:val="24"/>
          <w:szCs w:val="24"/>
        </w:rPr>
        <w:t xml:space="preserve">Abivahendi kasutusaeg käesoleva seaduse tähenduses on abivahendile kehtestatud </w:t>
      </w:r>
      <w:commentRangeStart w:id="18"/>
      <w:r w:rsidR="00701FC8">
        <w:rPr>
          <w:rFonts w:ascii="Times New Roman" w:hAnsi="Times New Roman" w:cs="Times New Roman"/>
          <w:sz w:val="24"/>
          <w:szCs w:val="24"/>
        </w:rPr>
        <w:t>kasutusaeg</w:t>
      </w:r>
      <w:ins w:id="19" w:author="Inge Mehide" w:date="2024-10-30T12:09:00Z">
        <w:r w:rsidR="00E317B6">
          <w:rPr>
            <w:rFonts w:ascii="Times New Roman" w:hAnsi="Times New Roman" w:cs="Times New Roman"/>
            <w:sz w:val="24"/>
            <w:szCs w:val="24"/>
          </w:rPr>
          <w:t>, mis algab</w:t>
        </w:r>
      </w:ins>
      <w:del w:id="20" w:author="Inge Mehide" w:date="2024-10-30T12:09:00Z">
        <w:r w:rsidR="00701FC8" w:rsidDel="00E317B6">
          <w:rPr>
            <w:rFonts w:ascii="Times New Roman" w:hAnsi="Times New Roman" w:cs="Times New Roman"/>
            <w:sz w:val="24"/>
            <w:szCs w:val="24"/>
          </w:rPr>
          <w:delText xml:space="preserve"> </w:delText>
        </w:r>
        <w:r w:rsidR="00D6127F" w:rsidDel="00E317B6">
          <w:rPr>
            <w:rFonts w:ascii="Times New Roman" w:hAnsi="Times New Roman" w:cs="Times New Roman"/>
            <w:sz w:val="24"/>
            <w:szCs w:val="24"/>
          </w:rPr>
          <w:delText>alates</w:delText>
        </w:r>
      </w:del>
      <w:r w:rsidR="00D6127F">
        <w:rPr>
          <w:rFonts w:ascii="Times New Roman" w:hAnsi="Times New Roman" w:cs="Times New Roman"/>
          <w:sz w:val="24"/>
          <w:szCs w:val="24"/>
        </w:rPr>
        <w:t xml:space="preserve"> </w:t>
      </w:r>
      <w:r w:rsidR="00701FC8">
        <w:rPr>
          <w:rFonts w:ascii="Times New Roman" w:hAnsi="Times New Roman" w:cs="Times New Roman"/>
          <w:sz w:val="24"/>
          <w:szCs w:val="24"/>
        </w:rPr>
        <w:t>selle</w:t>
      </w:r>
      <w:r w:rsidR="0030717B" w:rsidRPr="00CE42D0">
        <w:rPr>
          <w:rFonts w:ascii="Times New Roman" w:hAnsi="Times New Roman" w:cs="Times New Roman"/>
          <w:sz w:val="24"/>
          <w:szCs w:val="24"/>
        </w:rPr>
        <w:t xml:space="preserve"> esmakordsest kasutuselevõtust</w:t>
      </w:r>
      <w:del w:id="21" w:author="Inge Mehide" w:date="2024-10-30T12:09:00Z">
        <w:r w:rsidR="0030717B" w:rsidRPr="00CE42D0" w:rsidDel="00E317B6">
          <w:rPr>
            <w:rFonts w:ascii="Times New Roman" w:hAnsi="Times New Roman" w:cs="Times New Roman"/>
            <w:sz w:val="24"/>
            <w:szCs w:val="24"/>
          </w:rPr>
          <w:delText>,</w:delText>
        </w:r>
      </w:del>
      <w:ins w:id="22" w:author="Inge Mehide" w:date="2024-10-30T12:09:00Z">
        <w:r w:rsidR="00E317B6">
          <w:rPr>
            <w:rFonts w:ascii="Times New Roman" w:hAnsi="Times New Roman" w:cs="Times New Roman"/>
            <w:sz w:val="24"/>
            <w:szCs w:val="24"/>
          </w:rPr>
          <w:t xml:space="preserve"> ja</w:t>
        </w:r>
      </w:ins>
      <w:r w:rsidR="0030717B" w:rsidRPr="00CE42D0">
        <w:rPr>
          <w:rFonts w:ascii="Times New Roman" w:hAnsi="Times New Roman" w:cs="Times New Roman"/>
          <w:sz w:val="24"/>
          <w:szCs w:val="24"/>
        </w:rPr>
        <w:t xml:space="preserve"> mille lõppe</w:t>
      </w:r>
      <w:r w:rsidR="00CA7A00">
        <w:rPr>
          <w:rFonts w:ascii="Times New Roman" w:hAnsi="Times New Roman" w:cs="Times New Roman"/>
          <w:sz w:val="24"/>
          <w:szCs w:val="24"/>
        </w:rPr>
        <w:t>misel</w:t>
      </w:r>
      <w:r w:rsidR="0030717B" w:rsidRPr="00CE42D0">
        <w:rPr>
          <w:rFonts w:ascii="Times New Roman" w:hAnsi="Times New Roman" w:cs="Times New Roman"/>
          <w:sz w:val="24"/>
          <w:szCs w:val="24"/>
        </w:rPr>
        <w:t xml:space="preserve"> </w:t>
      </w:r>
      <w:commentRangeEnd w:id="18"/>
      <w:r w:rsidR="00675849">
        <w:rPr>
          <w:rStyle w:val="Kommentaariviide"/>
        </w:rPr>
        <w:commentReference w:id="18"/>
      </w:r>
      <w:r w:rsidR="0030717B" w:rsidRPr="00CE42D0">
        <w:rPr>
          <w:rFonts w:ascii="Times New Roman" w:hAnsi="Times New Roman" w:cs="Times New Roman"/>
          <w:sz w:val="24"/>
          <w:szCs w:val="24"/>
        </w:rPr>
        <w:t>loetakse abivahend tarbimisväärtuse kaotanuks</w:t>
      </w:r>
      <w:bookmarkEnd w:id="17"/>
      <w:r w:rsidR="0030717B" w:rsidRPr="00CE42D0">
        <w:rPr>
          <w:rFonts w:ascii="Times New Roman" w:hAnsi="Times New Roman" w:cs="Times New Roman"/>
          <w:sz w:val="24"/>
          <w:szCs w:val="24"/>
        </w:rPr>
        <w:t>. Riik ei võta tasu maksmise kohustust üle abivahendi eest, mille kasutusaeg on lõppenud.“;</w:t>
      </w:r>
    </w:p>
    <w:p w14:paraId="0F12A33E" w14:textId="77777777" w:rsidR="007E3283" w:rsidRDefault="007E3283" w:rsidP="000A7F87">
      <w:pPr>
        <w:spacing w:after="0" w:line="240" w:lineRule="auto"/>
        <w:jc w:val="both"/>
        <w:rPr>
          <w:rFonts w:ascii="Times New Roman" w:hAnsi="Times New Roman" w:cs="Times New Roman"/>
          <w:bCs/>
          <w:sz w:val="24"/>
          <w:szCs w:val="24"/>
        </w:rPr>
      </w:pPr>
    </w:p>
    <w:p w14:paraId="1C283E80" w14:textId="36C187F2" w:rsidR="007E3283" w:rsidRPr="00CE42D0" w:rsidRDefault="003A3529" w:rsidP="000A7F87">
      <w:pPr>
        <w:spacing w:after="0" w:line="240" w:lineRule="auto"/>
        <w:jc w:val="both"/>
        <w:rPr>
          <w:rFonts w:ascii="Times New Roman" w:hAnsi="Times New Roman" w:cs="Times New Roman"/>
          <w:sz w:val="24"/>
          <w:szCs w:val="24"/>
        </w:rPr>
      </w:pPr>
      <w:r w:rsidRPr="00867F22">
        <w:rPr>
          <w:rFonts w:ascii="Times New Roman" w:hAnsi="Times New Roman" w:cs="Times New Roman"/>
          <w:b/>
          <w:sz w:val="24"/>
          <w:szCs w:val="24"/>
        </w:rPr>
        <w:t>2</w:t>
      </w:r>
      <w:r w:rsidR="005C0E80" w:rsidRPr="00867F22">
        <w:rPr>
          <w:rFonts w:ascii="Times New Roman" w:hAnsi="Times New Roman" w:cs="Times New Roman"/>
          <w:b/>
          <w:sz w:val="24"/>
          <w:szCs w:val="24"/>
        </w:rPr>
        <w:t>)</w:t>
      </w:r>
      <w:r w:rsidR="005C0E80" w:rsidRPr="00CE42D0">
        <w:rPr>
          <w:rFonts w:ascii="Times New Roman" w:hAnsi="Times New Roman" w:cs="Times New Roman"/>
          <w:sz w:val="24"/>
          <w:szCs w:val="24"/>
        </w:rPr>
        <w:t xml:space="preserve"> </w:t>
      </w:r>
      <w:r w:rsidR="000828FB" w:rsidRPr="00CE42D0">
        <w:rPr>
          <w:rFonts w:ascii="Times New Roman" w:hAnsi="Times New Roman" w:cs="Times New Roman"/>
          <w:sz w:val="24"/>
          <w:szCs w:val="24"/>
        </w:rPr>
        <w:t>paragrahvi 50 lõige 1 muudetakse ja sõnastatakse järgmiselt:</w:t>
      </w:r>
    </w:p>
    <w:p w14:paraId="7BA0978D" w14:textId="77777777" w:rsidR="000828FB" w:rsidRDefault="000828FB" w:rsidP="000A7F87">
      <w:pPr>
        <w:spacing w:after="0" w:line="240" w:lineRule="auto"/>
        <w:jc w:val="both"/>
        <w:rPr>
          <w:rFonts w:ascii="Times New Roman" w:hAnsi="Times New Roman" w:cs="Times New Roman"/>
          <w:bCs/>
          <w:sz w:val="24"/>
          <w:szCs w:val="24"/>
        </w:rPr>
      </w:pPr>
    </w:p>
    <w:p w14:paraId="5429A773" w14:textId="7636C154" w:rsidR="0005765E" w:rsidRPr="00CE42D0" w:rsidRDefault="000828FB"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 xml:space="preserve">„(1) </w:t>
      </w:r>
      <w:bookmarkStart w:id="23" w:name="_Hlk181185101"/>
      <w:commentRangeStart w:id="24"/>
      <w:ins w:id="25" w:author="Inge Mehide" w:date="2024-10-30T16:47:00Z">
        <w:r w:rsidR="00B045D7" w:rsidRPr="00CE42D0">
          <w:rPr>
            <w:rFonts w:ascii="Times New Roman" w:hAnsi="Times New Roman" w:cs="Times New Roman"/>
            <w:sz w:val="24"/>
            <w:szCs w:val="24"/>
          </w:rPr>
          <w:t xml:space="preserve">Piirhind </w:t>
        </w:r>
      </w:ins>
      <w:commentRangeEnd w:id="24"/>
      <w:r w:rsidR="00400F4A">
        <w:rPr>
          <w:rStyle w:val="Kommentaariviide"/>
        </w:rPr>
        <w:commentReference w:id="24"/>
      </w:r>
      <w:ins w:id="26" w:author="Inge Mehide" w:date="2024-10-30T16:47:00Z">
        <w:r w:rsidR="00B045D7" w:rsidRPr="00CE42D0">
          <w:rPr>
            <w:rFonts w:ascii="Times New Roman" w:hAnsi="Times New Roman" w:cs="Times New Roman"/>
            <w:sz w:val="24"/>
            <w:szCs w:val="24"/>
          </w:rPr>
          <w:t>on</w:t>
        </w:r>
        <w:r w:rsidR="00B045D7">
          <w:rPr>
            <w:rFonts w:ascii="Times New Roman" w:hAnsi="Times New Roman" w:cs="Times New Roman"/>
            <w:sz w:val="24"/>
            <w:szCs w:val="24"/>
          </w:rPr>
          <w:t xml:space="preserve"> </w:t>
        </w:r>
        <w:r w:rsidR="00B045D7" w:rsidRPr="00CE42D0">
          <w:rPr>
            <w:rFonts w:ascii="Times New Roman" w:hAnsi="Times New Roman" w:cs="Times New Roman"/>
            <w:sz w:val="24"/>
            <w:szCs w:val="24"/>
          </w:rPr>
          <w:t>abivahendite loetelus sama funktsiooni ja sihtotstarbega abivahendi</w:t>
        </w:r>
        <w:r w:rsidR="00B045D7">
          <w:rPr>
            <w:rFonts w:ascii="Times New Roman" w:hAnsi="Times New Roman" w:cs="Times New Roman"/>
            <w:sz w:val="24"/>
            <w:szCs w:val="24"/>
          </w:rPr>
          <w:t xml:space="preserve">le </w:t>
        </w:r>
        <w:r w:rsidR="00B045D7" w:rsidRPr="00CE42D0">
          <w:rPr>
            <w:rFonts w:ascii="Times New Roman" w:hAnsi="Times New Roman" w:cs="Times New Roman"/>
            <w:sz w:val="24"/>
            <w:szCs w:val="24"/>
          </w:rPr>
          <w:t>kehtestatud maksimaalne hind</w:t>
        </w:r>
        <w:r w:rsidR="00B045D7">
          <w:rPr>
            <w:rFonts w:ascii="Times New Roman" w:hAnsi="Times New Roman" w:cs="Times New Roman"/>
            <w:sz w:val="24"/>
            <w:szCs w:val="24"/>
          </w:rPr>
          <w:t xml:space="preserve">, mille alusel võetakse üle abivahendi </w:t>
        </w:r>
        <w:r w:rsidR="00B045D7" w:rsidRPr="00CE42D0">
          <w:rPr>
            <w:rFonts w:ascii="Times New Roman" w:hAnsi="Times New Roman" w:cs="Times New Roman"/>
            <w:sz w:val="24"/>
            <w:szCs w:val="24"/>
          </w:rPr>
          <w:t>eest tasu</w:t>
        </w:r>
        <w:r w:rsidR="00B045D7">
          <w:rPr>
            <w:rFonts w:ascii="Times New Roman" w:hAnsi="Times New Roman" w:cs="Times New Roman"/>
            <w:sz w:val="24"/>
            <w:szCs w:val="24"/>
          </w:rPr>
          <w:t xml:space="preserve"> </w:t>
        </w:r>
        <w:r w:rsidR="00B045D7" w:rsidRPr="00CE42D0">
          <w:rPr>
            <w:rFonts w:ascii="Times New Roman" w:hAnsi="Times New Roman" w:cs="Times New Roman"/>
            <w:sz w:val="24"/>
            <w:szCs w:val="24"/>
          </w:rPr>
          <w:t>m</w:t>
        </w:r>
        <w:r w:rsidR="00B045D7">
          <w:rPr>
            <w:rFonts w:ascii="Times New Roman" w:hAnsi="Times New Roman" w:cs="Times New Roman"/>
            <w:sz w:val="24"/>
            <w:szCs w:val="24"/>
          </w:rPr>
          <w:t xml:space="preserve">aksmise </w:t>
        </w:r>
        <w:r w:rsidR="00B045D7" w:rsidRPr="00CE42D0">
          <w:rPr>
            <w:rFonts w:ascii="Times New Roman" w:hAnsi="Times New Roman" w:cs="Times New Roman"/>
            <w:sz w:val="24"/>
            <w:szCs w:val="24"/>
          </w:rPr>
          <w:t>kohustus</w:t>
        </w:r>
      </w:ins>
      <w:bookmarkEnd w:id="23"/>
      <w:commentRangeStart w:id="27"/>
      <w:del w:id="28" w:author="Inge Mehide" w:date="2024-10-30T12:51:00Z">
        <w:r w:rsidRPr="00CE42D0" w:rsidDel="00FD26D1">
          <w:rPr>
            <w:rFonts w:ascii="Times New Roman" w:hAnsi="Times New Roman" w:cs="Times New Roman"/>
            <w:sz w:val="24"/>
            <w:szCs w:val="24"/>
          </w:rPr>
          <w:delText>Piirhind on abivahendite loetel</w:delText>
        </w:r>
        <w:r w:rsidR="00CA7A00" w:rsidDel="00FD26D1">
          <w:rPr>
            <w:rFonts w:ascii="Times New Roman" w:hAnsi="Times New Roman" w:cs="Times New Roman"/>
            <w:sz w:val="24"/>
            <w:szCs w:val="24"/>
          </w:rPr>
          <w:delText>lu</w:delText>
        </w:r>
        <w:r w:rsidRPr="00CE42D0" w:rsidDel="00FD26D1">
          <w:rPr>
            <w:rFonts w:ascii="Times New Roman" w:hAnsi="Times New Roman" w:cs="Times New Roman"/>
            <w:sz w:val="24"/>
            <w:szCs w:val="24"/>
          </w:rPr>
          <w:delText xml:space="preserve"> kantud sama funktsiooni ja sihtotstarbega abivahendi eest tasu maksmise kohustuse ülevõtmise aluseks olev abivahendite loetelus kehtestatud maksimaalne hind</w:delText>
        </w:r>
      </w:del>
      <w:commentRangeEnd w:id="27"/>
      <w:r w:rsidR="00FD26D1">
        <w:rPr>
          <w:rStyle w:val="Kommentaariviide"/>
        </w:rPr>
        <w:commentReference w:id="27"/>
      </w:r>
      <w:r w:rsidRPr="00CE42D0">
        <w:rPr>
          <w:rFonts w:ascii="Times New Roman" w:hAnsi="Times New Roman" w:cs="Times New Roman"/>
          <w:sz w:val="24"/>
          <w:szCs w:val="24"/>
        </w:rPr>
        <w:t>.</w:t>
      </w:r>
      <w:r w:rsidR="00EF02BE" w:rsidRPr="00CE42D0">
        <w:rPr>
          <w:rFonts w:ascii="Times New Roman" w:hAnsi="Times New Roman" w:cs="Times New Roman"/>
          <w:sz w:val="24"/>
          <w:szCs w:val="24"/>
        </w:rPr>
        <w:t>“;</w:t>
      </w:r>
    </w:p>
    <w:p w14:paraId="6B0CFE7C" w14:textId="77777777" w:rsidR="00475713" w:rsidRDefault="00475713" w:rsidP="000A7F87">
      <w:pPr>
        <w:spacing w:after="0" w:line="240" w:lineRule="auto"/>
        <w:jc w:val="both"/>
        <w:rPr>
          <w:rFonts w:ascii="Times New Roman" w:hAnsi="Times New Roman" w:cs="Times New Roman"/>
          <w:bCs/>
          <w:sz w:val="24"/>
          <w:szCs w:val="24"/>
        </w:rPr>
      </w:pPr>
    </w:p>
    <w:p w14:paraId="0C3B120E" w14:textId="4052759B" w:rsidR="00332FD9" w:rsidRPr="00CE42D0" w:rsidRDefault="002F528E"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7A7B2F" w:rsidRPr="00A82340">
        <w:rPr>
          <w:rFonts w:ascii="Times New Roman" w:hAnsi="Times New Roman" w:cs="Times New Roman"/>
          <w:b/>
          <w:bCs/>
          <w:sz w:val="24"/>
          <w:szCs w:val="24"/>
        </w:rPr>
        <w:t>)</w:t>
      </w:r>
      <w:r w:rsidR="007A7B2F" w:rsidRPr="00CE42D0">
        <w:rPr>
          <w:rFonts w:ascii="Times New Roman" w:hAnsi="Times New Roman" w:cs="Times New Roman"/>
          <w:sz w:val="24"/>
          <w:szCs w:val="24"/>
        </w:rPr>
        <w:t xml:space="preserve"> </w:t>
      </w:r>
      <w:r w:rsidR="00625E24" w:rsidRPr="00CE42D0">
        <w:rPr>
          <w:rFonts w:ascii="Times New Roman" w:hAnsi="Times New Roman" w:cs="Times New Roman"/>
          <w:sz w:val="24"/>
          <w:szCs w:val="24"/>
        </w:rPr>
        <w:t>paragrahvi 55 lõige 3 muudetakse ja sõnastatakse järgmiselt:</w:t>
      </w:r>
    </w:p>
    <w:p w14:paraId="19E02CEC" w14:textId="77777777" w:rsidR="00625E24" w:rsidRDefault="00625E24" w:rsidP="000A7F87">
      <w:pPr>
        <w:spacing w:after="0" w:line="240" w:lineRule="auto"/>
        <w:jc w:val="both"/>
        <w:rPr>
          <w:rFonts w:ascii="Times New Roman" w:hAnsi="Times New Roman" w:cs="Times New Roman"/>
          <w:bCs/>
          <w:sz w:val="24"/>
          <w:szCs w:val="24"/>
        </w:rPr>
      </w:pPr>
    </w:p>
    <w:p w14:paraId="270EF0A0" w14:textId="60772586" w:rsidR="00385543" w:rsidRPr="00CE42D0" w:rsidRDefault="00625E24"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 xml:space="preserve">„(3) Abivahendi kasutamise nõustamise </w:t>
      </w:r>
      <w:r w:rsidR="004952D8" w:rsidRPr="00CE42D0">
        <w:rPr>
          <w:rFonts w:ascii="Times New Roman" w:hAnsi="Times New Roman" w:cs="Times New Roman"/>
          <w:sz w:val="24"/>
          <w:szCs w:val="24"/>
        </w:rPr>
        <w:t>korra kehtestab valdkonna eest vastutav minister määrusega.“</w:t>
      </w:r>
      <w:r w:rsidR="00903757">
        <w:rPr>
          <w:rFonts w:ascii="Times New Roman" w:hAnsi="Times New Roman" w:cs="Times New Roman"/>
          <w:sz w:val="24"/>
          <w:szCs w:val="24"/>
        </w:rPr>
        <w:t>;</w:t>
      </w:r>
    </w:p>
    <w:p w14:paraId="59432C74" w14:textId="77777777" w:rsidR="009D113C" w:rsidRDefault="009D113C" w:rsidP="000A7F87">
      <w:pPr>
        <w:spacing w:after="0" w:line="240" w:lineRule="auto"/>
        <w:jc w:val="both"/>
        <w:rPr>
          <w:rFonts w:ascii="Times New Roman" w:hAnsi="Times New Roman" w:cs="Times New Roman"/>
          <w:bCs/>
          <w:sz w:val="24"/>
          <w:szCs w:val="24"/>
        </w:rPr>
      </w:pPr>
    </w:p>
    <w:p w14:paraId="0BE8187A" w14:textId="190A76EC" w:rsidR="009D113C" w:rsidRPr="00736A47" w:rsidRDefault="002F528E" w:rsidP="000A7F87">
      <w:pPr>
        <w:spacing w:after="0" w:line="240" w:lineRule="auto"/>
        <w:jc w:val="both"/>
        <w:rPr>
          <w:rFonts w:ascii="Times New Roman" w:hAnsi="Times New Roman" w:cs="Times New Roman"/>
          <w:color w:val="202020"/>
          <w:sz w:val="24"/>
          <w:szCs w:val="24"/>
          <w:shd w:val="clear" w:color="auto" w:fill="FFFFFF"/>
        </w:rPr>
      </w:pPr>
      <w:r w:rsidRPr="00736A47">
        <w:rPr>
          <w:rFonts w:ascii="Times New Roman" w:hAnsi="Times New Roman" w:cs="Times New Roman"/>
          <w:b/>
          <w:bCs/>
          <w:sz w:val="24"/>
          <w:szCs w:val="24"/>
        </w:rPr>
        <w:t>4</w:t>
      </w:r>
      <w:r w:rsidR="009D113C" w:rsidRPr="00736A47">
        <w:rPr>
          <w:rFonts w:ascii="Times New Roman" w:hAnsi="Times New Roman" w:cs="Times New Roman"/>
          <w:b/>
          <w:sz w:val="24"/>
          <w:szCs w:val="24"/>
        </w:rPr>
        <w:t>)</w:t>
      </w:r>
      <w:r w:rsidR="009D113C" w:rsidRPr="00736A47">
        <w:rPr>
          <w:rFonts w:ascii="Times New Roman" w:hAnsi="Times New Roman" w:cs="Times New Roman"/>
          <w:sz w:val="24"/>
          <w:szCs w:val="24"/>
        </w:rPr>
        <w:t xml:space="preserve"> </w:t>
      </w:r>
      <w:r w:rsidR="0032210A" w:rsidRPr="00736A47">
        <w:rPr>
          <w:rFonts w:ascii="Times New Roman" w:hAnsi="Times New Roman" w:cs="Times New Roman"/>
          <w:sz w:val="24"/>
          <w:szCs w:val="24"/>
        </w:rPr>
        <w:t xml:space="preserve">paragrahvi 56 </w:t>
      </w:r>
      <w:r w:rsidR="008F2394" w:rsidRPr="00736A47">
        <w:rPr>
          <w:rFonts w:ascii="Times New Roman" w:hAnsi="Times New Roman" w:cs="Times New Roman"/>
          <w:sz w:val="24"/>
          <w:szCs w:val="24"/>
        </w:rPr>
        <w:t xml:space="preserve">lõikest 3 </w:t>
      </w:r>
      <w:r w:rsidR="00D840F1" w:rsidRPr="00736A47">
        <w:rPr>
          <w:rFonts w:ascii="Times New Roman" w:hAnsi="Times New Roman" w:cs="Times New Roman"/>
          <w:sz w:val="24"/>
          <w:szCs w:val="24"/>
        </w:rPr>
        <w:t xml:space="preserve">ja </w:t>
      </w:r>
      <w:r w:rsidR="00C60928" w:rsidRPr="00736A47">
        <w:rPr>
          <w:rFonts w:ascii="Times New Roman" w:hAnsi="Times New Roman" w:cs="Times New Roman"/>
          <w:sz w:val="24"/>
          <w:szCs w:val="24"/>
        </w:rPr>
        <w:t>§</w:t>
      </w:r>
      <w:r w:rsidR="00D840F1" w:rsidRPr="00736A47">
        <w:rPr>
          <w:rFonts w:ascii="Times New Roman" w:hAnsi="Times New Roman" w:cs="Times New Roman"/>
          <w:sz w:val="24"/>
          <w:szCs w:val="24"/>
        </w:rPr>
        <w:t xml:space="preserve"> 69 lõikest 6 </w:t>
      </w:r>
      <w:r w:rsidR="008F2394" w:rsidRPr="00736A47">
        <w:rPr>
          <w:rFonts w:ascii="Times New Roman" w:hAnsi="Times New Roman" w:cs="Times New Roman"/>
          <w:sz w:val="24"/>
          <w:szCs w:val="24"/>
        </w:rPr>
        <w:t>jäetakse välja sõnad „</w:t>
      </w:r>
      <w:r w:rsidR="00BB443E" w:rsidRPr="00736A47">
        <w:rPr>
          <w:rFonts w:ascii="Times New Roman" w:hAnsi="Times New Roman" w:cs="Times New Roman"/>
          <w:color w:val="202020"/>
          <w:sz w:val="24"/>
          <w:szCs w:val="24"/>
          <w:shd w:val="clear" w:color="auto" w:fill="FFFFFF"/>
        </w:rPr>
        <w:t>teenuse vajaduse kindlaks määramisel</w:t>
      </w:r>
      <w:r w:rsidR="00BD5977" w:rsidRPr="00736A47">
        <w:rPr>
          <w:rFonts w:ascii="Times New Roman" w:hAnsi="Times New Roman" w:cs="Times New Roman"/>
          <w:color w:val="202020"/>
          <w:sz w:val="24"/>
          <w:szCs w:val="24"/>
          <w:shd w:val="clear" w:color="auto" w:fill="FFFFFF"/>
        </w:rPr>
        <w:t xml:space="preserve"> koostatud</w:t>
      </w:r>
      <w:r w:rsidR="00BB443E" w:rsidRPr="00736A47">
        <w:rPr>
          <w:rFonts w:ascii="Times New Roman" w:hAnsi="Times New Roman" w:cs="Times New Roman"/>
          <w:color w:val="202020"/>
          <w:sz w:val="24"/>
          <w:szCs w:val="24"/>
          <w:shd w:val="clear" w:color="auto" w:fill="FFFFFF"/>
        </w:rPr>
        <w:t>“</w:t>
      </w:r>
      <w:r w:rsidR="00D53425" w:rsidRPr="00736A47">
        <w:rPr>
          <w:rFonts w:ascii="Times New Roman" w:hAnsi="Times New Roman" w:cs="Times New Roman"/>
          <w:color w:val="202020"/>
          <w:sz w:val="24"/>
          <w:szCs w:val="24"/>
          <w:shd w:val="clear" w:color="auto" w:fill="FFFFFF"/>
        </w:rPr>
        <w:t>;</w:t>
      </w:r>
    </w:p>
    <w:p w14:paraId="4E16238E" w14:textId="77777777" w:rsidR="00A31988" w:rsidRPr="00736A47" w:rsidRDefault="00A31988" w:rsidP="000A7F87">
      <w:pPr>
        <w:spacing w:after="0" w:line="240" w:lineRule="auto"/>
        <w:jc w:val="both"/>
        <w:rPr>
          <w:rFonts w:ascii="Times New Roman" w:hAnsi="Times New Roman" w:cs="Times New Roman"/>
          <w:bCs/>
          <w:sz w:val="24"/>
          <w:szCs w:val="24"/>
        </w:rPr>
      </w:pPr>
    </w:p>
    <w:p w14:paraId="6D8CB535" w14:textId="39FE6BFA" w:rsidR="00243238"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5</w:t>
      </w:r>
      <w:r w:rsidR="007A7B2F" w:rsidRPr="00736A47">
        <w:rPr>
          <w:rFonts w:ascii="Times New Roman" w:hAnsi="Times New Roman" w:cs="Times New Roman"/>
          <w:b/>
          <w:bCs/>
          <w:sz w:val="24"/>
          <w:szCs w:val="24"/>
        </w:rPr>
        <w:t>)</w:t>
      </w:r>
      <w:r w:rsidR="007A7B2F" w:rsidRPr="00736A47">
        <w:rPr>
          <w:rFonts w:ascii="Times New Roman" w:hAnsi="Times New Roman" w:cs="Times New Roman"/>
          <w:sz w:val="24"/>
          <w:szCs w:val="24"/>
        </w:rPr>
        <w:t xml:space="preserve"> </w:t>
      </w:r>
      <w:r w:rsidR="003E52D7" w:rsidRPr="00736A47">
        <w:rPr>
          <w:rFonts w:ascii="Times New Roman" w:hAnsi="Times New Roman" w:cs="Times New Roman"/>
          <w:sz w:val="24"/>
          <w:szCs w:val="24"/>
        </w:rPr>
        <w:t>paragrahvi 59 lõike 1</w:t>
      </w:r>
      <w:r w:rsidR="00022B12" w:rsidRPr="00736A47">
        <w:rPr>
          <w:rFonts w:ascii="Times New Roman" w:hAnsi="Times New Roman" w:cs="Times New Roman"/>
          <w:sz w:val="24"/>
          <w:szCs w:val="24"/>
        </w:rPr>
        <w:t xml:space="preserve"> </w:t>
      </w:r>
      <w:r w:rsidR="003E52D7" w:rsidRPr="00736A47">
        <w:rPr>
          <w:rFonts w:ascii="Times New Roman" w:hAnsi="Times New Roman" w:cs="Times New Roman"/>
          <w:sz w:val="24"/>
          <w:szCs w:val="24"/>
        </w:rPr>
        <w:t>punktis</w:t>
      </w:r>
      <w:r w:rsidR="00022B12" w:rsidRPr="00736A47">
        <w:rPr>
          <w:rFonts w:ascii="Times New Roman" w:hAnsi="Times New Roman" w:cs="Times New Roman"/>
          <w:sz w:val="24"/>
          <w:szCs w:val="24"/>
        </w:rPr>
        <w:t xml:space="preserve"> </w:t>
      </w:r>
      <w:r w:rsidR="00575653" w:rsidRPr="00736A47">
        <w:rPr>
          <w:rFonts w:ascii="Times New Roman" w:hAnsi="Times New Roman" w:cs="Times New Roman"/>
          <w:sz w:val="24"/>
          <w:szCs w:val="24"/>
        </w:rPr>
        <w:t>1</w:t>
      </w:r>
      <w:del w:id="29" w:author="Mari Käbi" w:date="2024-11-06T09:34:00Z">
        <w:r w:rsidR="00EC5515" w:rsidRPr="00736A47" w:rsidDel="00400F4A">
          <w:rPr>
            <w:rFonts w:ascii="Times New Roman" w:hAnsi="Times New Roman" w:cs="Times New Roman"/>
            <w:sz w:val="24"/>
            <w:szCs w:val="24"/>
          </w:rPr>
          <w:delText xml:space="preserve">, </w:delText>
        </w:r>
        <w:r w:rsidR="00A01ADE" w:rsidRPr="00736A47" w:rsidDel="00400F4A">
          <w:rPr>
            <w:rFonts w:ascii="Times New Roman" w:hAnsi="Times New Roman" w:cs="Times New Roman"/>
            <w:sz w:val="24"/>
            <w:szCs w:val="24"/>
          </w:rPr>
          <w:delText xml:space="preserve">§ 59 </w:delText>
        </w:r>
      </w:del>
      <w:ins w:id="30" w:author="Mari Käbi" w:date="2024-11-06T09:34:00Z">
        <w:r w:rsidR="00400F4A" w:rsidRPr="00736A47">
          <w:rPr>
            <w:rFonts w:ascii="Times New Roman" w:hAnsi="Times New Roman" w:cs="Times New Roman"/>
            <w:sz w:val="24"/>
            <w:szCs w:val="24"/>
          </w:rPr>
          <w:t xml:space="preserve">ja </w:t>
        </w:r>
      </w:ins>
      <w:r w:rsidR="00A01ADE" w:rsidRPr="00736A47">
        <w:rPr>
          <w:rFonts w:ascii="Times New Roman" w:hAnsi="Times New Roman" w:cs="Times New Roman"/>
          <w:sz w:val="24"/>
          <w:szCs w:val="24"/>
        </w:rPr>
        <w:t>lõikes 2</w:t>
      </w:r>
      <w:r w:rsidR="001D6FFA" w:rsidRPr="00736A47">
        <w:rPr>
          <w:rFonts w:ascii="Times New Roman" w:hAnsi="Times New Roman" w:cs="Times New Roman"/>
          <w:sz w:val="24"/>
          <w:szCs w:val="24"/>
        </w:rPr>
        <w:t>,</w:t>
      </w:r>
      <w:r w:rsidR="00EC5515" w:rsidRPr="00736A47">
        <w:rPr>
          <w:rFonts w:ascii="Times New Roman" w:hAnsi="Times New Roman" w:cs="Times New Roman"/>
          <w:sz w:val="24"/>
          <w:szCs w:val="24"/>
        </w:rPr>
        <w:t xml:space="preserve"> § 60 lõikes 1</w:t>
      </w:r>
      <w:r w:rsidR="003E52D7" w:rsidRPr="00736A47">
        <w:rPr>
          <w:rFonts w:ascii="Times New Roman" w:hAnsi="Times New Roman" w:cs="Times New Roman"/>
          <w:sz w:val="24"/>
          <w:szCs w:val="24"/>
        </w:rPr>
        <w:t xml:space="preserve"> </w:t>
      </w:r>
      <w:r w:rsidR="00D6127F" w:rsidRPr="00736A47">
        <w:rPr>
          <w:rFonts w:ascii="Times New Roman" w:hAnsi="Times New Roman" w:cs="Times New Roman"/>
          <w:sz w:val="24"/>
          <w:szCs w:val="24"/>
        </w:rPr>
        <w:t>ja</w:t>
      </w:r>
      <w:r w:rsidR="001D6FFA" w:rsidRPr="00736A47">
        <w:rPr>
          <w:rFonts w:ascii="Times New Roman" w:hAnsi="Times New Roman" w:cs="Times New Roman"/>
          <w:sz w:val="24"/>
          <w:szCs w:val="24"/>
        </w:rPr>
        <w:t xml:space="preserve"> § 69 lõike 3 punktides 6 ja 7 asendatakse </w:t>
      </w:r>
      <w:r w:rsidR="00A80A72" w:rsidRPr="00736A47">
        <w:rPr>
          <w:rFonts w:ascii="Times New Roman" w:hAnsi="Times New Roman" w:cs="Times New Roman"/>
          <w:sz w:val="24"/>
          <w:szCs w:val="24"/>
        </w:rPr>
        <w:t>tekstiosa</w:t>
      </w:r>
      <w:r w:rsidR="003E52D7" w:rsidRPr="00736A47">
        <w:rPr>
          <w:rFonts w:ascii="Times New Roman" w:hAnsi="Times New Roman" w:cs="Times New Roman"/>
          <w:sz w:val="24"/>
          <w:szCs w:val="24"/>
        </w:rPr>
        <w:t xml:space="preserve"> „16-aastane“ </w:t>
      </w:r>
      <w:r w:rsidR="00A80A72" w:rsidRPr="00736A47">
        <w:rPr>
          <w:rFonts w:ascii="Times New Roman" w:hAnsi="Times New Roman" w:cs="Times New Roman"/>
          <w:sz w:val="24"/>
          <w:szCs w:val="24"/>
        </w:rPr>
        <w:t>tekstiosaga</w:t>
      </w:r>
      <w:r w:rsidR="003E52D7" w:rsidRPr="00736A47">
        <w:rPr>
          <w:rFonts w:ascii="Times New Roman" w:hAnsi="Times New Roman" w:cs="Times New Roman"/>
          <w:sz w:val="24"/>
          <w:szCs w:val="24"/>
        </w:rPr>
        <w:t xml:space="preserve"> „18-aastane“ vastavas käändes;</w:t>
      </w:r>
    </w:p>
    <w:p w14:paraId="72B86023" w14:textId="77777777" w:rsidR="006D2674" w:rsidRPr="00736A47" w:rsidRDefault="006D2674" w:rsidP="000A7F87">
      <w:pPr>
        <w:spacing w:after="0" w:line="240" w:lineRule="auto"/>
        <w:jc w:val="both"/>
        <w:rPr>
          <w:rFonts w:ascii="Times New Roman" w:hAnsi="Times New Roman" w:cs="Times New Roman"/>
          <w:sz w:val="24"/>
          <w:szCs w:val="24"/>
        </w:rPr>
      </w:pPr>
    </w:p>
    <w:p w14:paraId="703D0962" w14:textId="02ACBF74" w:rsidR="006369A7"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6</w:t>
      </w:r>
      <w:r w:rsidR="00454F27" w:rsidRPr="00736A47">
        <w:rPr>
          <w:rFonts w:ascii="Times New Roman" w:hAnsi="Times New Roman" w:cs="Times New Roman"/>
          <w:sz w:val="24"/>
          <w:szCs w:val="24"/>
        </w:rPr>
        <w:t>) p</w:t>
      </w:r>
      <w:r w:rsidR="006369A7" w:rsidRPr="00736A47">
        <w:rPr>
          <w:rFonts w:ascii="Times New Roman" w:hAnsi="Times New Roman" w:cs="Times New Roman"/>
          <w:sz w:val="24"/>
          <w:szCs w:val="24"/>
        </w:rPr>
        <w:t xml:space="preserve">aragrahvi 61 lõikes 1 ja </w:t>
      </w:r>
      <w:r w:rsidR="001C1202" w:rsidRPr="00736A47">
        <w:rPr>
          <w:rFonts w:ascii="Times New Roman" w:hAnsi="Times New Roman" w:cs="Times New Roman"/>
          <w:sz w:val="24"/>
          <w:szCs w:val="24"/>
        </w:rPr>
        <w:t>§</w:t>
      </w:r>
      <w:r w:rsidR="006369A7" w:rsidRPr="00736A47">
        <w:rPr>
          <w:rFonts w:ascii="Times New Roman" w:hAnsi="Times New Roman" w:cs="Times New Roman"/>
          <w:sz w:val="24"/>
          <w:szCs w:val="24"/>
        </w:rPr>
        <w:t xml:space="preserve"> </w:t>
      </w:r>
      <w:r w:rsidR="008B2803" w:rsidRPr="00736A47">
        <w:rPr>
          <w:rFonts w:ascii="Times New Roman" w:hAnsi="Times New Roman" w:cs="Times New Roman"/>
          <w:sz w:val="24"/>
          <w:szCs w:val="24"/>
        </w:rPr>
        <w:t>64 lõikes</w:t>
      </w:r>
      <w:r w:rsidR="00E3792A" w:rsidRPr="00736A47">
        <w:rPr>
          <w:rFonts w:ascii="Times New Roman" w:hAnsi="Times New Roman" w:cs="Times New Roman"/>
          <w:sz w:val="24"/>
          <w:szCs w:val="24"/>
        </w:rPr>
        <w:t xml:space="preserve"> 3</w:t>
      </w:r>
      <w:r w:rsidR="008B2803" w:rsidRPr="00736A47">
        <w:rPr>
          <w:rFonts w:ascii="Times New Roman" w:hAnsi="Times New Roman" w:cs="Times New Roman"/>
          <w:sz w:val="24"/>
          <w:szCs w:val="24"/>
        </w:rPr>
        <w:t xml:space="preserve"> asendatakse tekstiosa „punktides 2, 8 ja 9“ tekstiosaga „</w:t>
      </w:r>
      <w:r w:rsidR="00454F27" w:rsidRPr="00736A47">
        <w:rPr>
          <w:rFonts w:ascii="Times New Roman" w:hAnsi="Times New Roman" w:cs="Times New Roman"/>
          <w:sz w:val="24"/>
          <w:szCs w:val="24"/>
        </w:rPr>
        <w:t xml:space="preserve">punktides </w:t>
      </w:r>
      <w:r w:rsidR="001952DF" w:rsidRPr="00736A47">
        <w:rPr>
          <w:rFonts w:ascii="Times New Roman" w:hAnsi="Times New Roman" w:cs="Times New Roman"/>
          <w:sz w:val="24"/>
          <w:szCs w:val="24"/>
        </w:rPr>
        <w:t>2 ja 9“</w:t>
      </w:r>
      <w:r w:rsidR="004D4A95" w:rsidRPr="00736A47">
        <w:rPr>
          <w:rFonts w:ascii="Times New Roman" w:hAnsi="Times New Roman" w:cs="Times New Roman"/>
          <w:sz w:val="24"/>
          <w:szCs w:val="24"/>
        </w:rPr>
        <w:t>;</w:t>
      </w:r>
    </w:p>
    <w:p w14:paraId="70D9ABA8" w14:textId="77777777" w:rsidR="005D3EBC" w:rsidRPr="00736A47" w:rsidRDefault="005D3EBC" w:rsidP="000A7F87">
      <w:pPr>
        <w:spacing w:after="0" w:line="240" w:lineRule="auto"/>
        <w:jc w:val="both"/>
        <w:rPr>
          <w:rFonts w:ascii="Times New Roman" w:hAnsi="Times New Roman" w:cs="Times New Roman"/>
          <w:sz w:val="24"/>
          <w:szCs w:val="24"/>
        </w:rPr>
      </w:pPr>
    </w:p>
    <w:p w14:paraId="71AD57BB" w14:textId="533EB118" w:rsidR="005D3EBC"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7</w:t>
      </w:r>
      <w:r w:rsidR="002A62BD" w:rsidRPr="00736A47">
        <w:rPr>
          <w:rFonts w:ascii="Times New Roman" w:hAnsi="Times New Roman" w:cs="Times New Roman"/>
          <w:sz w:val="24"/>
          <w:szCs w:val="24"/>
        </w:rPr>
        <w:t>) p</w:t>
      </w:r>
      <w:r w:rsidR="002B2A62" w:rsidRPr="00736A47">
        <w:rPr>
          <w:rFonts w:ascii="Times New Roman" w:hAnsi="Times New Roman" w:cs="Times New Roman"/>
          <w:sz w:val="24"/>
          <w:szCs w:val="24"/>
        </w:rPr>
        <w:t>aragrahvi 6</w:t>
      </w:r>
      <w:r w:rsidR="004D4A95" w:rsidRPr="00736A47">
        <w:rPr>
          <w:rFonts w:ascii="Times New Roman" w:hAnsi="Times New Roman" w:cs="Times New Roman"/>
          <w:sz w:val="24"/>
          <w:szCs w:val="24"/>
        </w:rPr>
        <w:t>3</w:t>
      </w:r>
      <w:r w:rsidR="002B2A62" w:rsidRPr="00736A47">
        <w:rPr>
          <w:rFonts w:ascii="Times New Roman" w:hAnsi="Times New Roman" w:cs="Times New Roman"/>
          <w:sz w:val="24"/>
          <w:szCs w:val="24"/>
        </w:rPr>
        <w:t xml:space="preserve"> lõikes </w:t>
      </w:r>
      <w:r w:rsidR="004D4A95" w:rsidRPr="00736A47">
        <w:rPr>
          <w:rFonts w:ascii="Times New Roman" w:hAnsi="Times New Roman" w:cs="Times New Roman"/>
          <w:sz w:val="24"/>
          <w:szCs w:val="24"/>
        </w:rPr>
        <w:t>1</w:t>
      </w:r>
      <w:r w:rsidR="002B2A62" w:rsidRPr="00736A47">
        <w:rPr>
          <w:rFonts w:ascii="Times New Roman" w:hAnsi="Times New Roman" w:cs="Times New Roman"/>
          <w:sz w:val="24"/>
          <w:szCs w:val="24"/>
        </w:rPr>
        <w:t xml:space="preserve"> asendatakse tekstiosa</w:t>
      </w:r>
      <w:r w:rsidR="00AD1088" w:rsidRPr="00736A47">
        <w:rPr>
          <w:rFonts w:ascii="Times New Roman" w:hAnsi="Times New Roman" w:cs="Times New Roman"/>
          <w:sz w:val="24"/>
          <w:szCs w:val="24"/>
        </w:rPr>
        <w:t xml:space="preserve"> </w:t>
      </w:r>
      <w:r w:rsidR="004D4A95" w:rsidRPr="00736A47">
        <w:rPr>
          <w:rFonts w:ascii="Times New Roman" w:hAnsi="Times New Roman" w:cs="Times New Roman"/>
          <w:sz w:val="24"/>
          <w:szCs w:val="24"/>
        </w:rPr>
        <w:t>„punktides 1, 2, 8 ja 9“ tekstiosaga „punktides 1, 2 ja 9“;</w:t>
      </w:r>
    </w:p>
    <w:p w14:paraId="37EACFB0" w14:textId="77777777" w:rsidR="007B7BA5" w:rsidRPr="00736A47" w:rsidRDefault="007B7BA5" w:rsidP="000A7F87">
      <w:pPr>
        <w:spacing w:after="0" w:line="240" w:lineRule="auto"/>
        <w:jc w:val="both"/>
        <w:rPr>
          <w:rFonts w:ascii="Times New Roman" w:hAnsi="Times New Roman" w:cs="Times New Roman"/>
          <w:sz w:val="24"/>
          <w:szCs w:val="24"/>
        </w:rPr>
      </w:pPr>
    </w:p>
    <w:p w14:paraId="44A68886" w14:textId="3A91151F" w:rsidR="00DA685F"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8</w:t>
      </w:r>
      <w:r w:rsidR="007B7BA5" w:rsidRPr="00736A47">
        <w:rPr>
          <w:rFonts w:ascii="Times New Roman" w:hAnsi="Times New Roman" w:cs="Times New Roman"/>
          <w:b/>
          <w:bCs/>
          <w:sz w:val="24"/>
          <w:szCs w:val="24"/>
        </w:rPr>
        <w:t xml:space="preserve">) </w:t>
      </w:r>
      <w:r w:rsidR="007B7BA5" w:rsidRPr="00736A47">
        <w:rPr>
          <w:rFonts w:ascii="Times New Roman" w:hAnsi="Times New Roman" w:cs="Times New Roman"/>
          <w:sz w:val="24"/>
          <w:szCs w:val="24"/>
        </w:rPr>
        <w:t xml:space="preserve">paragrahvi </w:t>
      </w:r>
      <w:r w:rsidR="001602A6" w:rsidRPr="00736A47">
        <w:rPr>
          <w:rFonts w:ascii="Times New Roman" w:hAnsi="Times New Roman" w:cs="Times New Roman"/>
          <w:sz w:val="24"/>
          <w:szCs w:val="24"/>
        </w:rPr>
        <w:t xml:space="preserve">64 lõikes 2 asendatakse </w:t>
      </w:r>
      <w:r w:rsidR="00A80A72" w:rsidRPr="00736A47">
        <w:rPr>
          <w:rFonts w:ascii="Times New Roman" w:hAnsi="Times New Roman" w:cs="Times New Roman"/>
          <w:sz w:val="24"/>
          <w:szCs w:val="24"/>
        </w:rPr>
        <w:t>tekstiosa</w:t>
      </w:r>
      <w:r w:rsidR="00246B2A" w:rsidRPr="00736A47">
        <w:rPr>
          <w:rFonts w:ascii="Times New Roman" w:hAnsi="Times New Roman" w:cs="Times New Roman"/>
          <w:sz w:val="24"/>
          <w:szCs w:val="24"/>
        </w:rPr>
        <w:t xml:space="preserve"> „15-aastaste“ </w:t>
      </w:r>
      <w:r w:rsidR="00A80A72" w:rsidRPr="00736A47">
        <w:rPr>
          <w:rFonts w:ascii="Times New Roman" w:hAnsi="Times New Roman" w:cs="Times New Roman"/>
          <w:sz w:val="24"/>
          <w:szCs w:val="24"/>
        </w:rPr>
        <w:t>tekstiosaga</w:t>
      </w:r>
      <w:r w:rsidR="00246B2A" w:rsidRPr="00736A47">
        <w:rPr>
          <w:rFonts w:ascii="Times New Roman" w:hAnsi="Times New Roman" w:cs="Times New Roman"/>
          <w:sz w:val="24"/>
          <w:szCs w:val="24"/>
        </w:rPr>
        <w:t xml:space="preserve"> „</w:t>
      </w:r>
      <w:r w:rsidR="00D23679" w:rsidRPr="00736A47">
        <w:rPr>
          <w:rFonts w:ascii="Times New Roman" w:hAnsi="Times New Roman" w:cs="Times New Roman"/>
          <w:sz w:val="24"/>
          <w:szCs w:val="24"/>
        </w:rPr>
        <w:t xml:space="preserve">17-aastaste“ ja </w:t>
      </w:r>
      <w:r w:rsidR="00A80A72" w:rsidRPr="00736A47">
        <w:rPr>
          <w:rFonts w:ascii="Times New Roman" w:hAnsi="Times New Roman" w:cs="Times New Roman"/>
          <w:sz w:val="24"/>
          <w:szCs w:val="24"/>
        </w:rPr>
        <w:t>tekstiosa</w:t>
      </w:r>
      <w:r w:rsidR="00D23679" w:rsidRPr="00736A47">
        <w:rPr>
          <w:rFonts w:ascii="Times New Roman" w:hAnsi="Times New Roman" w:cs="Times New Roman"/>
          <w:sz w:val="24"/>
          <w:szCs w:val="24"/>
        </w:rPr>
        <w:t xml:space="preserve"> „16-aastaste“ </w:t>
      </w:r>
      <w:r w:rsidR="00A80A72" w:rsidRPr="00736A47">
        <w:rPr>
          <w:rFonts w:ascii="Times New Roman" w:hAnsi="Times New Roman" w:cs="Times New Roman"/>
          <w:sz w:val="24"/>
          <w:szCs w:val="24"/>
        </w:rPr>
        <w:t>tekstiosaga</w:t>
      </w:r>
      <w:r w:rsidR="00D23679" w:rsidRPr="00736A47">
        <w:rPr>
          <w:rFonts w:ascii="Times New Roman" w:hAnsi="Times New Roman" w:cs="Times New Roman"/>
          <w:sz w:val="24"/>
          <w:szCs w:val="24"/>
        </w:rPr>
        <w:t xml:space="preserve"> „18-aastaste“</w:t>
      </w:r>
      <w:r w:rsidR="000C6707" w:rsidRPr="00736A47">
        <w:rPr>
          <w:rFonts w:ascii="Times New Roman" w:hAnsi="Times New Roman" w:cs="Times New Roman"/>
          <w:sz w:val="24"/>
          <w:szCs w:val="24"/>
        </w:rPr>
        <w:t xml:space="preserve">; </w:t>
      </w:r>
    </w:p>
    <w:p w14:paraId="4B97BCDC" w14:textId="77777777" w:rsidR="006F0C1B" w:rsidRPr="00736A47" w:rsidRDefault="006F0C1B" w:rsidP="000A7F87">
      <w:pPr>
        <w:spacing w:after="0" w:line="240" w:lineRule="auto"/>
        <w:jc w:val="both"/>
        <w:rPr>
          <w:rFonts w:ascii="Times New Roman" w:hAnsi="Times New Roman" w:cs="Times New Roman"/>
          <w:sz w:val="24"/>
          <w:szCs w:val="24"/>
        </w:rPr>
      </w:pPr>
    </w:p>
    <w:p w14:paraId="01DC9EF4" w14:textId="1AA79C27" w:rsidR="00DA685F"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9</w:t>
      </w:r>
      <w:r w:rsidR="00DA685F" w:rsidRPr="00736A47">
        <w:rPr>
          <w:rFonts w:ascii="Times New Roman" w:hAnsi="Times New Roman" w:cs="Times New Roman"/>
          <w:b/>
          <w:bCs/>
          <w:sz w:val="24"/>
          <w:szCs w:val="24"/>
        </w:rPr>
        <w:t>)</w:t>
      </w:r>
      <w:r w:rsidR="00DA685F" w:rsidRPr="00736A47">
        <w:rPr>
          <w:rFonts w:ascii="Times New Roman" w:hAnsi="Times New Roman" w:cs="Times New Roman"/>
          <w:sz w:val="24"/>
          <w:szCs w:val="24"/>
        </w:rPr>
        <w:t xml:space="preserve"> </w:t>
      </w:r>
      <w:r w:rsidR="00377A3E" w:rsidRPr="00736A47">
        <w:rPr>
          <w:rFonts w:ascii="Times New Roman" w:hAnsi="Times New Roman" w:cs="Times New Roman"/>
          <w:sz w:val="24"/>
          <w:szCs w:val="24"/>
        </w:rPr>
        <w:t xml:space="preserve">paragrahvi 67 </w:t>
      </w:r>
      <w:r w:rsidR="00172249" w:rsidRPr="00736A47">
        <w:rPr>
          <w:rFonts w:ascii="Times New Roman" w:hAnsi="Times New Roman" w:cs="Times New Roman"/>
          <w:sz w:val="24"/>
          <w:szCs w:val="24"/>
        </w:rPr>
        <w:t>punkt</w:t>
      </w:r>
      <w:r w:rsidR="00024F00" w:rsidRPr="00736A47">
        <w:rPr>
          <w:rFonts w:ascii="Times New Roman" w:hAnsi="Times New Roman" w:cs="Times New Roman"/>
          <w:sz w:val="24"/>
          <w:szCs w:val="24"/>
        </w:rPr>
        <w:t xml:space="preserve"> </w:t>
      </w:r>
      <w:r w:rsidR="00172249" w:rsidRPr="00736A47">
        <w:rPr>
          <w:rFonts w:ascii="Times New Roman" w:hAnsi="Times New Roman" w:cs="Times New Roman"/>
          <w:sz w:val="24"/>
          <w:szCs w:val="24"/>
        </w:rPr>
        <w:t xml:space="preserve">1 </w:t>
      </w:r>
      <w:r w:rsidR="001C206F" w:rsidRPr="00736A47">
        <w:rPr>
          <w:rFonts w:ascii="Times New Roman" w:hAnsi="Times New Roman" w:cs="Times New Roman"/>
          <w:sz w:val="24"/>
          <w:szCs w:val="24"/>
        </w:rPr>
        <w:t>muudetakse ja sõnastatakse järgmiselt</w:t>
      </w:r>
      <w:r w:rsidR="001C206F">
        <w:rPr>
          <w:rFonts w:ascii="Times New Roman" w:hAnsi="Times New Roman" w:cs="Times New Roman"/>
          <w:sz w:val="24"/>
          <w:szCs w:val="24"/>
        </w:rPr>
        <w:t>:</w:t>
      </w:r>
    </w:p>
    <w:p w14:paraId="2D8E717C" w14:textId="77777777" w:rsidR="001C206F" w:rsidRDefault="001C206F" w:rsidP="000A7F87">
      <w:pPr>
        <w:spacing w:after="0" w:line="240" w:lineRule="auto"/>
        <w:jc w:val="both"/>
        <w:rPr>
          <w:rFonts w:ascii="Times New Roman" w:hAnsi="Times New Roman" w:cs="Times New Roman"/>
          <w:sz w:val="24"/>
          <w:szCs w:val="24"/>
        </w:rPr>
      </w:pPr>
    </w:p>
    <w:p w14:paraId="09A3F833" w14:textId="7AB952F6" w:rsidR="001C206F" w:rsidRDefault="001C206F"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74AB0">
        <w:rPr>
          <w:rFonts w:ascii="Times New Roman" w:hAnsi="Times New Roman" w:cs="Times New Roman"/>
          <w:sz w:val="24"/>
          <w:szCs w:val="24"/>
        </w:rPr>
        <w:t xml:space="preserve">1) koostada õigustatud isikule rehabilitatsiooniplaan või </w:t>
      </w:r>
      <w:r w:rsidR="003B575D">
        <w:rPr>
          <w:rFonts w:ascii="Times New Roman" w:hAnsi="Times New Roman" w:cs="Times New Roman"/>
          <w:sz w:val="24"/>
          <w:szCs w:val="24"/>
        </w:rPr>
        <w:t xml:space="preserve">osutada </w:t>
      </w:r>
      <w:r w:rsidR="00974AB0">
        <w:rPr>
          <w:rFonts w:ascii="Times New Roman" w:hAnsi="Times New Roman" w:cs="Times New Roman"/>
          <w:sz w:val="24"/>
          <w:szCs w:val="24"/>
        </w:rPr>
        <w:t>tegevuskava ja rehabilitatsiooniplaani või -programmi või tegevuskava alusel rehabiliteerivaid teenuseid sotsiaalse rehabilitatsiooni eesmärgi saavutamiseks</w:t>
      </w:r>
      <w:r w:rsidR="00764E3F">
        <w:rPr>
          <w:rFonts w:ascii="Times New Roman" w:hAnsi="Times New Roman" w:cs="Times New Roman"/>
          <w:sz w:val="24"/>
          <w:szCs w:val="24"/>
        </w:rPr>
        <w:t>;</w:t>
      </w:r>
      <w:r w:rsidR="00974AB0">
        <w:rPr>
          <w:rFonts w:ascii="Times New Roman" w:hAnsi="Times New Roman" w:cs="Times New Roman"/>
          <w:sz w:val="24"/>
          <w:szCs w:val="24"/>
        </w:rPr>
        <w:t>“</w:t>
      </w:r>
      <w:r w:rsidR="006D305E">
        <w:rPr>
          <w:rFonts w:ascii="Times New Roman" w:hAnsi="Times New Roman" w:cs="Times New Roman"/>
          <w:sz w:val="24"/>
          <w:szCs w:val="24"/>
        </w:rPr>
        <w:t>;</w:t>
      </w:r>
    </w:p>
    <w:p w14:paraId="18D12A63" w14:textId="77777777" w:rsidR="002051F7" w:rsidRDefault="002051F7" w:rsidP="000A7F87">
      <w:pPr>
        <w:spacing w:after="0" w:line="240" w:lineRule="auto"/>
        <w:jc w:val="both"/>
        <w:rPr>
          <w:rFonts w:ascii="Times New Roman" w:hAnsi="Times New Roman" w:cs="Times New Roman"/>
          <w:sz w:val="24"/>
          <w:szCs w:val="24"/>
        </w:rPr>
      </w:pPr>
    </w:p>
    <w:p w14:paraId="35774816" w14:textId="17763C50" w:rsidR="00DC129D" w:rsidRPr="00736A47" w:rsidRDefault="002F528E"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10</w:t>
      </w:r>
      <w:r w:rsidR="002051F7" w:rsidRPr="007679FB">
        <w:rPr>
          <w:rFonts w:ascii="Times New Roman" w:hAnsi="Times New Roman" w:cs="Times New Roman"/>
          <w:b/>
          <w:bCs/>
          <w:sz w:val="24"/>
          <w:szCs w:val="24"/>
        </w:rPr>
        <w:t>)</w:t>
      </w:r>
      <w:r w:rsidR="002051F7">
        <w:rPr>
          <w:rFonts w:ascii="Times New Roman" w:hAnsi="Times New Roman" w:cs="Times New Roman"/>
          <w:sz w:val="24"/>
          <w:szCs w:val="24"/>
        </w:rPr>
        <w:t xml:space="preserve"> paragrahvi </w:t>
      </w:r>
      <w:r w:rsidR="00A9388F">
        <w:rPr>
          <w:rFonts w:ascii="Times New Roman" w:hAnsi="Times New Roman" w:cs="Times New Roman"/>
          <w:sz w:val="24"/>
          <w:szCs w:val="24"/>
        </w:rPr>
        <w:t>67 punkt</w:t>
      </w:r>
      <w:r w:rsidR="00112E68">
        <w:rPr>
          <w:rFonts w:ascii="Times New Roman" w:hAnsi="Times New Roman" w:cs="Times New Roman"/>
          <w:sz w:val="24"/>
          <w:szCs w:val="24"/>
        </w:rPr>
        <w:t>is</w:t>
      </w:r>
      <w:r w:rsidR="00A9388F">
        <w:rPr>
          <w:rFonts w:ascii="Times New Roman" w:hAnsi="Times New Roman" w:cs="Times New Roman"/>
          <w:sz w:val="24"/>
          <w:szCs w:val="24"/>
        </w:rPr>
        <w:t xml:space="preserve"> 3 </w:t>
      </w:r>
      <w:r w:rsidR="00DC129D">
        <w:rPr>
          <w:rFonts w:ascii="Times New Roman" w:hAnsi="Times New Roman" w:cs="Times New Roman"/>
          <w:sz w:val="24"/>
          <w:szCs w:val="24"/>
        </w:rPr>
        <w:t xml:space="preserve">asendatakse sõna „arvega“ sõnadega „isikupõhise </w:t>
      </w:r>
      <w:r w:rsidR="00DC129D" w:rsidRPr="00736A47">
        <w:rPr>
          <w:rFonts w:ascii="Times New Roman" w:hAnsi="Times New Roman" w:cs="Times New Roman"/>
          <w:sz w:val="24"/>
          <w:szCs w:val="24"/>
        </w:rPr>
        <w:t>üksikaruandega“;</w:t>
      </w:r>
    </w:p>
    <w:p w14:paraId="5EBBCBCD" w14:textId="77777777" w:rsidR="000022BB" w:rsidRPr="00736A47" w:rsidRDefault="000022BB" w:rsidP="000A7F87">
      <w:pPr>
        <w:spacing w:after="0" w:line="240" w:lineRule="auto"/>
        <w:jc w:val="both"/>
        <w:rPr>
          <w:rFonts w:ascii="Times New Roman" w:hAnsi="Times New Roman" w:cs="Times New Roman"/>
          <w:sz w:val="24"/>
          <w:szCs w:val="24"/>
        </w:rPr>
      </w:pPr>
    </w:p>
    <w:p w14:paraId="6DBEF229" w14:textId="7BA22AFE" w:rsidR="000022BB"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sz w:val="24"/>
          <w:szCs w:val="24"/>
        </w:rPr>
        <w:t>11</w:t>
      </w:r>
      <w:r w:rsidR="00A01A72" w:rsidRPr="00736A47">
        <w:rPr>
          <w:rFonts w:ascii="Times New Roman" w:hAnsi="Times New Roman" w:cs="Times New Roman"/>
          <w:b/>
          <w:bCs/>
          <w:sz w:val="24"/>
          <w:szCs w:val="24"/>
        </w:rPr>
        <w:t>)</w:t>
      </w:r>
      <w:r w:rsidR="00A01A72" w:rsidRPr="00736A47">
        <w:rPr>
          <w:rFonts w:ascii="Times New Roman" w:hAnsi="Times New Roman" w:cs="Times New Roman"/>
          <w:sz w:val="24"/>
          <w:szCs w:val="24"/>
        </w:rPr>
        <w:t xml:space="preserve"> paragrahvi </w:t>
      </w:r>
      <w:r w:rsidR="00D421D6" w:rsidRPr="00736A47">
        <w:rPr>
          <w:rFonts w:ascii="Times New Roman" w:hAnsi="Times New Roman" w:cs="Times New Roman"/>
          <w:sz w:val="24"/>
          <w:szCs w:val="24"/>
        </w:rPr>
        <w:t xml:space="preserve">68 täiendatakse lõikega </w:t>
      </w:r>
      <w:r w:rsidR="00C61171" w:rsidRPr="00736A47">
        <w:rPr>
          <w:rFonts w:ascii="Times New Roman" w:hAnsi="Times New Roman" w:cs="Times New Roman"/>
          <w:sz w:val="24"/>
          <w:szCs w:val="24"/>
        </w:rPr>
        <w:t>8</w:t>
      </w:r>
      <w:r w:rsidR="00D626AE" w:rsidRPr="00736A47">
        <w:rPr>
          <w:rFonts w:ascii="Times New Roman" w:hAnsi="Times New Roman" w:cs="Times New Roman"/>
          <w:sz w:val="24"/>
          <w:szCs w:val="24"/>
          <w:vertAlign w:val="superscript"/>
        </w:rPr>
        <w:t xml:space="preserve"> </w:t>
      </w:r>
      <w:r w:rsidR="00D626AE" w:rsidRPr="00736A47">
        <w:rPr>
          <w:rFonts w:ascii="Times New Roman" w:hAnsi="Times New Roman" w:cs="Times New Roman"/>
          <w:sz w:val="24"/>
          <w:szCs w:val="24"/>
        </w:rPr>
        <w:t>järgmises sõnastuses</w:t>
      </w:r>
      <w:r w:rsidR="00D421D6" w:rsidRPr="00736A47">
        <w:rPr>
          <w:rFonts w:ascii="Times New Roman" w:hAnsi="Times New Roman" w:cs="Times New Roman"/>
          <w:sz w:val="24"/>
          <w:szCs w:val="24"/>
        </w:rPr>
        <w:t>:</w:t>
      </w:r>
    </w:p>
    <w:p w14:paraId="0F1E5723" w14:textId="77777777" w:rsidR="00D421D6" w:rsidRPr="00736A47" w:rsidRDefault="00D421D6" w:rsidP="000A7F87">
      <w:pPr>
        <w:spacing w:after="0" w:line="240" w:lineRule="auto"/>
        <w:jc w:val="both"/>
        <w:rPr>
          <w:rFonts w:ascii="Times New Roman" w:hAnsi="Times New Roman" w:cs="Times New Roman"/>
          <w:sz w:val="24"/>
          <w:szCs w:val="24"/>
        </w:rPr>
      </w:pPr>
    </w:p>
    <w:p w14:paraId="07972D3F" w14:textId="20E8017E" w:rsidR="00D421D6" w:rsidRPr="00736A47" w:rsidRDefault="00D421D6"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w:t>
      </w:r>
      <w:r w:rsidR="00161E49" w:rsidRPr="00736A47">
        <w:rPr>
          <w:rFonts w:ascii="Times New Roman" w:hAnsi="Times New Roman" w:cs="Times New Roman"/>
          <w:sz w:val="24"/>
          <w:szCs w:val="24"/>
        </w:rPr>
        <w:t>8</w:t>
      </w:r>
      <w:r w:rsidRPr="00736A47">
        <w:rPr>
          <w:rFonts w:ascii="Times New Roman" w:hAnsi="Times New Roman" w:cs="Times New Roman"/>
          <w:sz w:val="24"/>
          <w:szCs w:val="24"/>
        </w:rPr>
        <w:t xml:space="preserve">) Rehabilitatsioonimeeskonna </w:t>
      </w:r>
      <w:r w:rsidR="00B96FF5" w:rsidRPr="00736A47">
        <w:rPr>
          <w:rFonts w:ascii="Times New Roman" w:hAnsi="Times New Roman" w:cs="Times New Roman"/>
          <w:sz w:val="24"/>
          <w:szCs w:val="24"/>
        </w:rPr>
        <w:t>s</w:t>
      </w:r>
      <w:r w:rsidR="00B62793" w:rsidRPr="00736A47">
        <w:rPr>
          <w:rFonts w:ascii="Times New Roman" w:hAnsi="Times New Roman" w:cs="Times New Roman"/>
          <w:sz w:val="24"/>
          <w:szCs w:val="24"/>
        </w:rPr>
        <w:t>petsialist</w:t>
      </w:r>
      <w:r w:rsidRPr="00736A47">
        <w:rPr>
          <w:rFonts w:ascii="Times New Roman" w:hAnsi="Times New Roman" w:cs="Times New Roman"/>
          <w:sz w:val="24"/>
          <w:szCs w:val="24"/>
        </w:rPr>
        <w:t xml:space="preserve"> ei tohi olla isik, kelle </w:t>
      </w:r>
      <w:commentRangeStart w:id="31"/>
      <w:r w:rsidRPr="00736A47">
        <w:rPr>
          <w:rFonts w:ascii="Times New Roman" w:hAnsi="Times New Roman" w:cs="Times New Roman"/>
          <w:sz w:val="24"/>
          <w:szCs w:val="24"/>
        </w:rPr>
        <w:t>karist</w:t>
      </w:r>
      <w:r w:rsidR="005C182F" w:rsidRPr="00736A47">
        <w:rPr>
          <w:rFonts w:ascii="Times New Roman" w:hAnsi="Times New Roman" w:cs="Times New Roman"/>
          <w:sz w:val="24"/>
          <w:szCs w:val="24"/>
        </w:rPr>
        <w:t>us</w:t>
      </w:r>
      <w:r w:rsidRPr="00736A47">
        <w:rPr>
          <w:rFonts w:ascii="Times New Roman" w:hAnsi="Times New Roman" w:cs="Times New Roman"/>
          <w:sz w:val="24"/>
          <w:szCs w:val="24"/>
        </w:rPr>
        <w:t xml:space="preserve"> </w:t>
      </w:r>
      <w:commentRangeEnd w:id="31"/>
      <w:r w:rsidR="00BF3F08" w:rsidRPr="00736A47">
        <w:rPr>
          <w:rStyle w:val="Kommentaariviide"/>
        </w:rPr>
        <w:commentReference w:id="31"/>
      </w:r>
      <w:r w:rsidRPr="00736A47">
        <w:rPr>
          <w:rFonts w:ascii="Times New Roman" w:hAnsi="Times New Roman" w:cs="Times New Roman"/>
          <w:sz w:val="24"/>
          <w:szCs w:val="24"/>
        </w:rPr>
        <w:t xml:space="preserve">tahtlikult toimepandud kuriteo eest võib </w:t>
      </w:r>
      <w:r w:rsidR="00AF29DB" w:rsidRPr="00736A47">
        <w:rPr>
          <w:rFonts w:ascii="Times New Roman" w:hAnsi="Times New Roman" w:cs="Times New Roman"/>
          <w:sz w:val="24"/>
          <w:szCs w:val="24"/>
        </w:rPr>
        <w:t>o</w:t>
      </w:r>
      <w:r w:rsidRPr="00736A47">
        <w:rPr>
          <w:rFonts w:ascii="Times New Roman" w:hAnsi="Times New Roman" w:cs="Times New Roman"/>
          <w:sz w:val="24"/>
          <w:szCs w:val="24"/>
        </w:rPr>
        <w:t xml:space="preserve">htu seada teenust saama õigustatud isiku elu, tervise </w:t>
      </w:r>
      <w:commentRangeStart w:id="32"/>
      <w:r w:rsidRPr="00736A47">
        <w:rPr>
          <w:rFonts w:ascii="Times New Roman" w:hAnsi="Times New Roman" w:cs="Times New Roman"/>
          <w:sz w:val="24"/>
          <w:szCs w:val="24"/>
        </w:rPr>
        <w:t xml:space="preserve">ja </w:t>
      </w:r>
      <w:commentRangeEnd w:id="32"/>
      <w:r w:rsidR="00BF3F08" w:rsidRPr="00736A47">
        <w:rPr>
          <w:rStyle w:val="Kommentaariviide"/>
        </w:rPr>
        <w:commentReference w:id="32"/>
      </w:r>
      <w:r w:rsidRPr="00736A47">
        <w:rPr>
          <w:rFonts w:ascii="Times New Roman" w:hAnsi="Times New Roman" w:cs="Times New Roman"/>
          <w:sz w:val="24"/>
          <w:szCs w:val="24"/>
        </w:rPr>
        <w:t>vara.“;</w:t>
      </w:r>
      <w:r w:rsidR="005232BA" w:rsidRPr="00736A47">
        <w:rPr>
          <w:rFonts w:ascii="Times New Roman" w:hAnsi="Times New Roman" w:cs="Times New Roman"/>
          <w:sz w:val="24"/>
          <w:szCs w:val="24"/>
        </w:rPr>
        <w:t xml:space="preserve"> </w:t>
      </w:r>
    </w:p>
    <w:p w14:paraId="47BBEF0B" w14:textId="77777777" w:rsidR="00B9351C" w:rsidRPr="00736A47" w:rsidRDefault="00B9351C" w:rsidP="000A7F87">
      <w:pPr>
        <w:spacing w:after="0" w:line="240" w:lineRule="auto"/>
        <w:jc w:val="both"/>
        <w:rPr>
          <w:rFonts w:ascii="Times New Roman" w:hAnsi="Times New Roman" w:cs="Times New Roman"/>
          <w:sz w:val="24"/>
          <w:szCs w:val="24"/>
        </w:rPr>
      </w:pPr>
    </w:p>
    <w:p w14:paraId="6C7B7E7C" w14:textId="17AADC6C" w:rsidR="00E80869"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sz w:val="24"/>
          <w:szCs w:val="24"/>
        </w:rPr>
        <w:t>12</w:t>
      </w:r>
      <w:r w:rsidR="00B9351C" w:rsidRPr="00736A47">
        <w:rPr>
          <w:rFonts w:ascii="Times New Roman" w:hAnsi="Times New Roman" w:cs="Times New Roman"/>
          <w:b/>
          <w:bCs/>
          <w:sz w:val="24"/>
          <w:szCs w:val="24"/>
        </w:rPr>
        <w:t>)</w:t>
      </w:r>
      <w:r w:rsidR="00B9351C" w:rsidRPr="00736A47">
        <w:rPr>
          <w:rFonts w:ascii="Times New Roman" w:hAnsi="Times New Roman" w:cs="Times New Roman"/>
          <w:b/>
          <w:sz w:val="24"/>
          <w:szCs w:val="24"/>
        </w:rPr>
        <w:t xml:space="preserve"> </w:t>
      </w:r>
      <w:r w:rsidR="00B9351C" w:rsidRPr="00736A47">
        <w:rPr>
          <w:rFonts w:ascii="Times New Roman" w:hAnsi="Times New Roman" w:cs="Times New Roman"/>
          <w:sz w:val="24"/>
          <w:szCs w:val="24"/>
        </w:rPr>
        <w:t>paragrahvi 6</w:t>
      </w:r>
      <w:r w:rsidR="006C36E8" w:rsidRPr="00736A47">
        <w:rPr>
          <w:rFonts w:ascii="Times New Roman" w:hAnsi="Times New Roman" w:cs="Times New Roman"/>
          <w:sz w:val="24"/>
          <w:szCs w:val="24"/>
        </w:rPr>
        <w:t>9</w:t>
      </w:r>
      <w:r w:rsidR="00B9351C" w:rsidRPr="00736A47">
        <w:rPr>
          <w:rFonts w:ascii="Times New Roman" w:hAnsi="Times New Roman" w:cs="Times New Roman"/>
          <w:sz w:val="24"/>
          <w:szCs w:val="24"/>
        </w:rPr>
        <w:t xml:space="preserve"> lõike </w:t>
      </w:r>
      <w:r w:rsidR="00C013DA" w:rsidRPr="00736A47">
        <w:rPr>
          <w:rFonts w:ascii="Times New Roman" w:hAnsi="Times New Roman" w:cs="Times New Roman"/>
          <w:sz w:val="24"/>
          <w:szCs w:val="24"/>
        </w:rPr>
        <w:t xml:space="preserve">8 </w:t>
      </w:r>
      <w:r w:rsidR="00DE4D8C" w:rsidRPr="00736A47">
        <w:rPr>
          <w:rFonts w:ascii="Times New Roman" w:hAnsi="Times New Roman" w:cs="Times New Roman"/>
          <w:sz w:val="24"/>
          <w:szCs w:val="24"/>
        </w:rPr>
        <w:t>esimene lause</w:t>
      </w:r>
      <w:r w:rsidR="00C013DA" w:rsidRPr="00736A47">
        <w:rPr>
          <w:rFonts w:ascii="Times New Roman" w:hAnsi="Times New Roman" w:cs="Times New Roman"/>
          <w:sz w:val="24"/>
          <w:szCs w:val="24"/>
        </w:rPr>
        <w:t xml:space="preserve"> </w:t>
      </w:r>
      <w:r w:rsidR="00D401EC" w:rsidRPr="00736A47">
        <w:rPr>
          <w:rFonts w:ascii="Times New Roman" w:hAnsi="Times New Roman" w:cs="Times New Roman"/>
          <w:sz w:val="24"/>
          <w:szCs w:val="24"/>
        </w:rPr>
        <w:t>muudetakse ja sõnastatakse järgmiselt:</w:t>
      </w:r>
    </w:p>
    <w:p w14:paraId="57317956" w14:textId="77777777" w:rsidR="00D401EC" w:rsidRPr="00736A47" w:rsidRDefault="00D401EC" w:rsidP="000A7F87">
      <w:pPr>
        <w:spacing w:after="0" w:line="240" w:lineRule="auto"/>
        <w:jc w:val="both"/>
        <w:rPr>
          <w:rFonts w:ascii="Times New Roman" w:hAnsi="Times New Roman" w:cs="Times New Roman"/>
          <w:sz w:val="24"/>
          <w:szCs w:val="24"/>
        </w:rPr>
      </w:pPr>
    </w:p>
    <w:p w14:paraId="4FCC4E66" w14:textId="7CBD8B45" w:rsidR="00D401EC" w:rsidRPr="00736A47" w:rsidRDefault="00E26273"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w:t>
      </w:r>
      <w:del w:id="33" w:author="Mari Käbi" w:date="2024-11-06T09:35:00Z">
        <w:r w:rsidRPr="00736A47" w:rsidDel="00400F4A">
          <w:rPr>
            <w:rFonts w:ascii="Times New Roman" w:hAnsi="Times New Roman" w:cs="Times New Roman"/>
            <w:sz w:val="24"/>
            <w:szCs w:val="24"/>
          </w:rPr>
          <w:delText>(</w:delText>
        </w:r>
        <w:commentRangeStart w:id="34"/>
        <w:r w:rsidRPr="00736A47" w:rsidDel="00400F4A">
          <w:rPr>
            <w:rFonts w:ascii="Times New Roman" w:hAnsi="Times New Roman" w:cs="Times New Roman"/>
            <w:sz w:val="24"/>
            <w:szCs w:val="24"/>
          </w:rPr>
          <w:delText>8)</w:delText>
        </w:r>
      </w:del>
      <w:commentRangeEnd w:id="34"/>
      <w:r w:rsidR="00400F4A" w:rsidRPr="00736A47">
        <w:rPr>
          <w:rStyle w:val="Kommentaariviide"/>
        </w:rPr>
        <w:commentReference w:id="34"/>
      </w:r>
      <w:del w:id="35" w:author="Mari Käbi" w:date="2024-11-06T09:35:00Z">
        <w:r w:rsidRPr="00736A47" w:rsidDel="00400F4A">
          <w:rPr>
            <w:rFonts w:ascii="Times New Roman" w:hAnsi="Times New Roman" w:cs="Times New Roman"/>
            <w:sz w:val="24"/>
            <w:szCs w:val="24"/>
          </w:rPr>
          <w:delText xml:space="preserve"> </w:delText>
        </w:r>
      </w:del>
      <w:r w:rsidRPr="00736A47">
        <w:rPr>
          <w:rFonts w:ascii="Times New Roman" w:hAnsi="Times New Roman" w:cs="Times New Roman"/>
          <w:sz w:val="24"/>
          <w:szCs w:val="24"/>
        </w:rPr>
        <w:t xml:space="preserve">Rehabilitatsiooniprogrammi hindamise komisjoni kuulub Sotsiaalkindlustusameti, Sotsiaalministeeriumi, </w:t>
      </w:r>
      <w:r w:rsidR="00ED061F" w:rsidRPr="00736A47">
        <w:rPr>
          <w:rFonts w:ascii="Times New Roman" w:hAnsi="Times New Roman" w:cs="Times New Roman"/>
          <w:sz w:val="24"/>
          <w:szCs w:val="24"/>
        </w:rPr>
        <w:t xml:space="preserve">Majandus- ja Kommunikatsiooniministeeriumi, </w:t>
      </w:r>
      <w:r w:rsidRPr="00736A47">
        <w:rPr>
          <w:rFonts w:ascii="Times New Roman" w:hAnsi="Times New Roman" w:cs="Times New Roman"/>
          <w:sz w:val="24"/>
          <w:szCs w:val="24"/>
        </w:rPr>
        <w:t>Eesti Töötukassa, Haridus- ja Teadusministeeriumi hallatava riigiasutuse ja puu</w:t>
      </w:r>
      <w:r w:rsidR="003B575D" w:rsidRPr="00736A47">
        <w:rPr>
          <w:rFonts w:ascii="Times New Roman" w:hAnsi="Times New Roman" w:cs="Times New Roman"/>
          <w:sz w:val="24"/>
          <w:szCs w:val="24"/>
        </w:rPr>
        <w:t>dega</w:t>
      </w:r>
      <w:r w:rsidRPr="00736A47">
        <w:rPr>
          <w:rFonts w:ascii="Times New Roman" w:hAnsi="Times New Roman" w:cs="Times New Roman"/>
          <w:sz w:val="24"/>
          <w:szCs w:val="24"/>
        </w:rPr>
        <w:t xml:space="preserve"> inimeste huve esindava organisatsiooni esindaja.“</w:t>
      </w:r>
      <w:r w:rsidR="006D305E" w:rsidRPr="00736A47">
        <w:rPr>
          <w:rFonts w:ascii="Times New Roman" w:hAnsi="Times New Roman" w:cs="Times New Roman"/>
          <w:sz w:val="24"/>
          <w:szCs w:val="24"/>
        </w:rPr>
        <w:t>;</w:t>
      </w:r>
    </w:p>
    <w:p w14:paraId="26531299" w14:textId="77777777" w:rsidR="00BA2D40" w:rsidRPr="00736A47" w:rsidRDefault="00BA2D40" w:rsidP="000A7F87">
      <w:pPr>
        <w:spacing w:after="0" w:line="240" w:lineRule="auto"/>
        <w:jc w:val="both"/>
        <w:rPr>
          <w:rFonts w:ascii="Times New Roman" w:hAnsi="Times New Roman" w:cs="Times New Roman"/>
          <w:sz w:val="24"/>
          <w:szCs w:val="24"/>
        </w:rPr>
      </w:pPr>
    </w:p>
    <w:p w14:paraId="77EC72DC" w14:textId="0CE6099C" w:rsidR="00CA764F" w:rsidRPr="00736A47" w:rsidRDefault="002F528E"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b/>
          <w:bCs/>
          <w:sz w:val="24"/>
          <w:szCs w:val="24"/>
        </w:rPr>
        <w:t>13</w:t>
      </w:r>
      <w:r w:rsidR="00CA764F" w:rsidRPr="00736A47">
        <w:rPr>
          <w:rFonts w:ascii="Times New Roman" w:hAnsi="Times New Roman" w:cs="Times New Roman"/>
          <w:b/>
          <w:bCs/>
          <w:sz w:val="24"/>
          <w:szCs w:val="24"/>
        </w:rPr>
        <w:t>)</w:t>
      </w:r>
      <w:r w:rsidR="00CA764F" w:rsidRPr="00736A47">
        <w:rPr>
          <w:rFonts w:ascii="Times New Roman" w:hAnsi="Times New Roman" w:cs="Times New Roman"/>
          <w:sz w:val="24"/>
          <w:szCs w:val="24"/>
        </w:rPr>
        <w:t xml:space="preserve"> paragrahv</w:t>
      </w:r>
      <w:r w:rsidR="006C649F" w:rsidRPr="00736A47">
        <w:rPr>
          <w:rFonts w:ascii="Times New Roman" w:hAnsi="Times New Roman" w:cs="Times New Roman"/>
          <w:sz w:val="24"/>
          <w:szCs w:val="24"/>
        </w:rPr>
        <w:t>i</w:t>
      </w:r>
      <w:r w:rsidR="00CA764F" w:rsidRPr="00736A47">
        <w:rPr>
          <w:rFonts w:ascii="Times New Roman" w:hAnsi="Times New Roman" w:cs="Times New Roman"/>
          <w:sz w:val="24"/>
          <w:szCs w:val="24"/>
        </w:rPr>
        <w:t xml:space="preserve"> 76 lõige </w:t>
      </w:r>
      <w:r w:rsidR="00696208" w:rsidRPr="00736A47">
        <w:rPr>
          <w:rFonts w:ascii="Times New Roman" w:hAnsi="Times New Roman" w:cs="Times New Roman"/>
          <w:sz w:val="24"/>
          <w:szCs w:val="24"/>
        </w:rPr>
        <w:t xml:space="preserve">3 tunnistatakse kehtetuks; </w:t>
      </w:r>
    </w:p>
    <w:p w14:paraId="0175B54E" w14:textId="77777777" w:rsidR="00641333" w:rsidRPr="00736A47" w:rsidRDefault="00641333" w:rsidP="000A7F87">
      <w:pPr>
        <w:spacing w:after="0" w:line="240" w:lineRule="auto"/>
        <w:jc w:val="both"/>
        <w:rPr>
          <w:rFonts w:ascii="Times New Roman" w:hAnsi="Times New Roman" w:cs="Times New Roman"/>
          <w:sz w:val="24"/>
          <w:szCs w:val="24"/>
        </w:rPr>
      </w:pPr>
    </w:p>
    <w:p w14:paraId="02F0571F" w14:textId="7B096D77" w:rsidR="00BE5F64" w:rsidRPr="00736A47" w:rsidRDefault="002F528E" w:rsidP="00867F22">
      <w:pPr>
        <w:pStyle w:val="Pealkiri3"/>
        <w:shd w:val="clear" w:color="auto" w:fill="FFFFFF" w:themeFill="background1"/>
        <w:spacing w:before="0" w:beforeAutospacing="0" w:after="0" w:afterAutospacing="0"/>
        <w:jc w:val="both"/>
        <w:rPr>
          <w:b w:val="0"/>
          <w:color w:val="000000" w:themeColor="text1"/>
          <w:sz w:val="24"/>
          <w:szCs w:val="24"/>
        </w:rPr>
      </w:pPr>
      <w:r w:rsidRPr="00736A47">
        <w:rPr>
          <w:sz w:val="24"/>
          <w:szCs w:val="24"/>
        </w:rPr>
        <w:t>14</w:t>
      </w:r>
      <w:r w:rsidR="007A7B2F" w:rsidRPr="00736A47">
        <w:rPr>
          <w:sz w:val="24"/>
          <w:szCs w:val="24"/>
        </w:rPr>
        <w:t>)</w:t>
      </w:r>
      <w:r w:rsidR="007A7B2F" w:rsidRPr="00736A47">
        <w:rPr>
          <w:b w:val="0"/>
          <w:sz w:val="24"/>
          <w:szCs w:val="24"/>
        </w:rPr>
        <w:t xml:space="preserve"> </w:t>
      </w:r>
      <w:r w:rsidR="00385543" w:rsidRPr="00736A47">
        <w:rPr>
          <w:b w:val="0"/>
          <w:sz w:val="24"/>
          <w:szCs w:val="24"/>
        </w:rPr>
        <w:t>paragrahvi</w:t>
      </w:r>
      <w:r w:rsidR="00385543" w:rsidRPr="00736A47">
        <w:rPr>
          <w:b w:val="0"/>
          <w:color w:val="000000"/>
          <w:sz w:val="24"/>
          <w:szCs w:val="24"/>
          <w:bdr w:val="none" w:sz="0" w:space="0" w:color="auto" w:frame="1"/>
        </w:rPr>
        <w:t xml:space="preserve"> 142</w:t>
      </w:r>
      <w:r w:rsidR="00385543" w:rsidRPr="00736A47">
        <w:rPr>
          <w:b w:val="0"/>
          <w:color w:val="000000"/>
          <w:sz w:val="24"/>
          <w:szCs w:val="24"/>
          <w:bdr w:val="none" w:sz="0" w:space="0" w:color="auto" w:frame="1"/>
          <w:vertAlign w:val="superscript"/>
        </w:rPr>
        <w:t>1</w:t>
      </w:r>
      <w:r w:rsidR="00385543" w:rsidRPr="00736A47">
        <w:rPr>
          <w:b w:val="0"/>
          <w:color w:val="000000"/>
          <w:sz w:val="24"/>
          <w:szCs w:val="24"/>
          <w:bdr w:val="none" w:sz="0" w:space="0" w:color="auto" w:frame="1"/>
        </w:rPr>
        <w:t xml:space="preserve"> </w:t>
      </w:r>
      <w:r w:rsidR="00385543" w:rsidRPr="00736A47">
        <w:rPr>
          <w:b w:val="0"/>
          <w:color w:val="000000"/>
          <w:sz w:val="24"/>
          <w:szCs w:val="24"/>
        </w:rPr>
        <w:t xml:space="preserve">lõike 1 punkti 2 </w:t>
      </w:r>
      <w:r w:rsidR="00BE4E06" w:rsidRPr="00736A47">
        <w:rPr>
          <w:b w:val="0"/>
          <w:sz w:val="24"/>
          <w:szCs w:val="24"/>
        </w:rPr>
        <w:t xml:space="preserve">täiendatakse </w:t>
      </w:r>
      <w:r w:rsidR="002A0A6D" w:rsidRPr="00736A47">
        <w:rPr>
          <w:b w:val="0"/>
          <w:sz w:val="24"/>
          <w:szCs w:val="24"/>
        </w:rPr>
        <w:t>pärast sõna „töövõime</w:t>
      </w:r>
      <w:r w:rsidR="00CF55FB" w:rsidRPr="00736A47">
        <w:rPr>
          <w:b w:val="0"/>
          <w:sz w:val="24"/>
          <w:szCs w:val="24"/>
        </w:rPr>
        <w:t xml:space="preserve">“ tekstiosaga </w:t>
      </w:r>
      <w:r w:rsidR="00BE4E06" w:rsidRPr="00736A47">
        <w:rPr>
          <w:b w:val="0"/>
          <w:sz w:val="24"/>
          <w:szCs w:val="24"/>
        </w:rPr>
        <w:t>„</w:t>
      </w:r>
      <w:r w:rsidR="00A87211" w:rsidRPr="00736A47">
        <w:rPr>
          <w:b w:val="0"/>
          <w:sz w:val="24"/>
          <w:szCs w:val="24"/>
        </w:rPr>
        <w:t>,</w:t>
      </w:r>
      <w:r w:rsidR="00CF55FB" w:rsidRPr="00736A47">
        <w:rPr>
          <w:b w:val="0"/>
          <w:sz w:val="24"/>
          <w:szCs w:val="24"/>
        </w:rPr>
        <w:t xml:space="preserve"> </w:t>
      </w:r>
      <w:r w:rsidR="009F51B6" w:rsidRPr="00736A47" w:rsidDel="00AF430D">
        <w:rPr>
          <w:b w:val="0"/>
          <w:sz w:val="24"/>
          <w:szCs w:val="24"/>
        </w:rPr>
        <w:t>tervise</w:t>
      </w:r>
      <w:r w:rsidR="00962656" w:rsidRPr="00736A47" w:rsidDel="00AF430D">
        <w:rPr>
          <w:b w:val="0"/>
          <w:sz w:val="24"/>
          <w:szCs w:val="24"/>
        </w:rPr>
        <w:t>se</w:t>
      </w:r>
      <w:r w:rsidR="00CF55FB" w:rsidRPr="00736A47" w:rsidDel="00AF430D">
        <w:rPr>
          <w:b w:val="0"/>
          <w:sz w:val="24"/>
          <w:szCs w:val="24"/>
        </w:rPr>
        <w:t>i</w:t>
      </w:r>
      <w:r w:rsidR="009F51B6" w:rsidRPr="00736A47" w:rsidDel="00AF430D">
        <w:rPr>
          <w:b w:val="0"/>
          <w:sz w:val="24"/>
          <w:szCs w:val="24"/>
        </w:rPr>
        <w:t>sundi</w:t>
      </w:r>
      <w:r w:rsidR="00FF3723" w:rsidRPr="00736A47" w:rsidDel="00AF430D">
        <w:rPr>
          <w:b w:val="0"/>
          <w:sz w:val="24"/>
          <w:szCs w:val="24"/>
        </w:rPr>
        <w:t xml:space="preserve">ga </w:t>
      </w:r>
      <w:r w:rsidR="00FF3723" w:rsidRPr="00736A47">
        <w:rPr>
          <w:b w:val="0"/>
          <w:sz w:val="24"/>
          <w:szCs w:val="24"/>
        </w:rPr>
        <w:t xml:space="preserve">seotud </w:t>
      </w:r>
      <w:r w:rsidR="009F51B6" w:rsidRPr="00736A47">
        <w:rPr>
          <w:b w:val="0"/>
          <w:sz w:val="24"/>
          <w:szCs w:val="24"/>
        </w:rPr>
        <w:t>tegutsemis</w:t>
      </w:r>
      <w:r w:rsidR="00AF430D" w:rsidRPr="00736A47">
        <w:rPr>
          <w:b w:val="0"/>
          <w:sz w:val="24"/>
          <w:szCs w:val="24"/>
        </w:rPr>
        <w:t>e</w:t>
      </w:r>
      <w:r w:rsidR="009F51B6" w:rsidRPr="00736A47">
        <w:rPr>
          <w:b w:val="0"/>
          <w:sz w:val="24"/>
          <w:szCs w:val="24"/>
        </w:rPr>
        <w:t xml:space="preserve"> </w:t>
      </w:r>
      <w:r w:rsidR="006B277F" w:rsidRPr="00736A47">
        <w:rPr>
          <w:b w:val="0"/>
          <w:sz w:val="24"/>
          <w:szCs w:val="24"/>
        </w:rPr>
        <w:t xml:space="preserve">ja </w:t>
      </w:r>
      <w:r w:rsidR="009F51B6" w:rsidRPr="00736A47">
        <w:rPr>
          <w:b w:val="0"/>
          <w:sz w:val="24"/>
          <w:szCs w:val="24"/>
        </w:rPr>
        <w:t>osal</w:t>
      </w:r>
      <w:r w:rsidR="00AF430D" w:rsidRPr="00736A47">
        <w:rPr>
          <w:b w:val="0"/>
          <w:sz w:val="24"/>
          <w:szCs w:val="24"/>
        </w:rPr>
        <w:t xml:space="preserve">emise </w:t>
      </w:r>
      <w:r w:rsidR="009F51B6" w:rsidRPr="00736A47">
        <w:rPr>
          <w:b w:val="0"/>
          <w:bCs w:val="0"/>
          <w:sz w:val="24"/>
          <w:szCs w:val="24"/>
        </w:rPr>
        <w:t>piirangute</w:t>
      </w:r>
      <w:r w:rsidR="00C40361" w:rsidRPr="00736A47">
        <w:rPr>
          <w:b w:val="0"/>
          <w:bCs w:val="0"/>
          <w:sz w:val="24"/>
          <w:szCs w:val="24"/>
        </w:rPr>
        <w:t>, erihoolekandeteenuse puhul isiku p</w:t>
      </w:r>
      <w:r w:rsidR="00701094" w:rsidRPr="00736A47">
        <w:rPr>
          <w:b w:val="0"/>
          <w:bCs w:val="0"/>
          <w:sz w:val="24"/>
          <w:szCs w:val="24"/>
        </w:rPr>
        <w:t>süühikahäire diagnoos</w:t>
      </w:r>
      <w:r w:rsidR="00CE159B" w:rsidRPr="00736A47">
        <w:rPr>
          <w:b w:val="0"/>
          <w:bCs w:val="0"/>
          <w:sz w:val="24"/>
          <w:szCs w:val="24"/>
        </w:rPr>
        <w:t>i</w:t>
      </w:r>
      <w:r w:rsidR="00BE4E06" w:rsidRPr="00736A47">
        <w:rPr>
          <w:b w:val="0"/>
          <w:sz w:val="24"/>
          <w:szCs w:val="24"/>
        </w:rPr>
        <w:t>“</w:t>
      </w:r>
      <w:r w:rsidR="00C308B9" w:rsidRPr="00736A47">
        <w:rPr>
          <w:b w:val="0"/>
          <w:sz w:val="24"/>
          <w:szCs w:val="24"/>
        </w:rPr>
        <w:t>;</w:t>
      </w:r>
    </w:p>
    <w:p w14:paraId="311FAEF1" w14:textId="77777777" w:rsidR="00BE5F64" w:rsidRPr="00736A47" w:rsidRDefault="00BE5F64" w:rsidP="00867F22">
      <w:pPr>
        <w:pStyle w:val="Pealkiri3"/>
        <w:shd w:val="clear" w:color="auto" w:fill="FFFFFF" w:themeFill="background1"/>
        <w:spacing w:before="0" w:beforeAutospacing="0" w:after="0" w:afterAutospacing="0"/>
        <w:jc w:val="both"/>
        <w:rPr>
          <w:b w:val="0"/>
          <w:color w:val="000000" w:themeColor="text1"/>
          <w:sz w:val="24"/>
          <w:szCs w:val="24"/>
        </w:rPr>
      </w:pPr>
    </w:p>
    <w:p w14:paraId="55526620" w14:textId="7FCBD339" w:rsidR="00385543" w:rsidRPr="00736A47" w:rsidRDefault="002F528E" w:rsidP="00867F22">
      <w:pPr>
        <w:pStyle w:val="Pealkiri3"/>
        <w:shd w:val="clear" w:color="auto" w:fill="FFFFFF" w:themeFill="background1"/>
        <w:spacing w:before="0" w:beforeAutospacing="0" w:after="0" w:afterAutospacing="0"/>
        <w:jc w:val="both"/>
        <w:rPr>
          <w:color w:val="000000" w:themeColor="text1"/>
          <w:sz w:val="24"/>
          <w:szCs w:val="24"/>
        </w:rPr>
      </w:pPr>
      <w:r w:rsidRPr="00736A47">
        <w:rPr>
          <w:color w:val="000000"/>
          <w:sz w:val="24"/>
          <w:szCs w:val="24"/>
        </w:rPr>
        <w:t>15</w:t>
      </w:r>
      <w:r w:rsidR="007A7B2F" w:rsidRPr="00736A47">
        <w:rPr>
          <w:color w:val="000000"/>
          <w:sz w:val="24"/>
          <w:szCs w:val="24"/>
        </w:rPr>
        <w:t>)</w:t>
      </w:r>
      <w:r w:rsidR="003F61BF" w:rsidRPr="00736A47">
        <w:rPr>
          <w:b w:val="0"/>
          <w:bCs w:val="0"/>
          <w:color w:val="000000"/>
          <w:sz w:val="24"/>
          <w:szCs w:val="24"/>
        </w:rPr>
        <w:t xml:space="preserve"> </w:t>
      </w:r>
      <w:r w:rsidR="00385543" w:rsidRPr="00736A47">
        <w:rPr>
          <w:b w:val="0"/>
          <w:bCs w:val="0"/>
          <w:color w:val="000000"/>
          <w:sz w:val="24"/>
          <w:szCs w:val="24"/>
        </w:rPr>
        <w:t>parag</w:t>
      </w:r>
      <w:r w:rsidR="003D226B" w:rsidRPr="00736A47">
        <w:rPr>
          <w:b w:val="0"/>
          <w:bCs w:val="0"/>
          <w:color w:val="000000"/>
          <w:sz w:val="24"/>
          <w:szCs w:val="24"/>
        </w:rPr>
        <w:t>ra</w:t>
      </w:r>
      <w:r w:rsidR="00385543" w:rsidRPr="00736A47">
        <w:rPr>
          <w:b w:val="0"/>
          <w:bCs w:val="0"/>
          <w:color w:val="000000"/>
          <w:sz w:val="24"/>
          <w:szCs w:val="24"/>
        </w:rPr>
        <w:t>h</w:t>
      </w:r>
      <w:r w:rsidR="003D226B" w:rsidRPr="00736A47">
        <w:rPr>
          <w:b w:val="0"/>
          <w:bCs w:val="0"/>
          <w:color w:val="000000"/>
          <w:sz w:val="24"/>
          <w:szCs w:val="24"/>
        </w:rPr>
        <w:t>vi</w:t>
      </w:r>
      <w:r w:rsidR="00385543" w:rsidRPr="00736A47">
        <w:rPr>
          <w:b w:val="0"/>
          <w:bCs w:val="0"/>
          <w:color w:val="000000"/>
          <w:sz w:val="24"/>
          <w:szCs w:val="24"/>
        </w:rPr>
        <w:t xml:space="preserve"> 144 l</w:t>
      </w:r>
      <w:r w:rsidR="00751FEC" w:rsidRPr="00736A47">
        <w:rPr>
          <w:b w:val="0"/>
          <w:bCs w:val="0"/>
          <w:color w:val="000000"/>
          <w:sz w:val="24"/>
          <w:szCs w:val="24"/>
        </w:rPr>
        <w:t>õig</w:t>
      </w:r>
      <w:r w:rsidR="0050097B" w:rsidRPr="00736A47">
        <w:rPr>
          <w:b w:val="0"/>
          <w:bCs w:val="0"/>
          <w:color w:val="000000"/>
          <w:sz w:val="24"/>
          <w:szCs w:val="24"/>
        </w:rPr>
        <w:t xml:space="preserve">et 6 täiendatakse punktiga </w:t>
      </w:r>
      <w:r w:rsidR="00DB7631" w:rsidRPr="00736A47">
        <w:rPr>
          <w:b w:val="0"/>
          <w:bCs w:val="0"/>
          <w:color w:val="000000"/>
          <w:sz w:val="24"/>
          <w:szCs w:val="24"/>
        </w:rPr>
        <w:t>7 järgmises sõnastuses:</w:t>
      </w:r>
    </w:p>
    <w:p w14:paraId="09290938" w14:textId="77777777" w:rsidR="00136A10" w:rsidRPr="00736A47" w:rsidRDefault="00136A10" w:rsidP="00867F22">
      <w:pPr>
        <w:pStyle w:val="Pealkiri3"/>
        <w:shd w:val="clear" w:color="auto" w:fill="FFFFFF" w:themeFill="background1"/>
        <w:spacing w:before="0" w:beforeAutospacing="0" w:after="0" w:afterAutospacing="0"/>
        <w:jc w:val="both"/>
        <w:rPr>
          <w:b w:val="0"/>
          <w:color w:val="000000" w:themeColor="text1"/>
          <w:sz w:val="24"/>
          <w:szCs w:val="24"/>
        </w:rPr>
      </w:pPr>
    </w:p>
    <w:p w14:paraId="669C79B7" w14:textId="491DE042" w:rsidR="00DB7631" w:rsidRPr="00736A47" w:rsidRDefault="00DB7631" w:rsidP="70D37117">
      <w:pPr>
        <w:pStyle w:val="Pealkiri3"/>
        <w:shd w:val="clear" w:color="auto" w:fill="FFFFFF" w:themeFill="background1"/>
        <w:spacing w:before="0" w:beforeAutospacing="0" w:after="0" w:afterAutospacing="0"/>
        <w:jc w:val="both"/>
        <w:rPr>
          <w:b w:val="0"/>
          <w:bCs w:val="0"/>
          <w:color w:val="000000"/>
          <w:sz w:val="24"/>
          <w:szCs w:val="24"/>
        </w:rPr>
      </w:pPr>
      <w:r w:rsidRPr="00736A47">
        <w:rPr>
          <w:b w:val="0"/>
          <w:bCs w:val="0"/>
          <w:color w:val="000000"/>
          <w:sz w:val="24"/>
          <w:szCs w:val="24"/>
        </w:rPr>
        <w:t>„7)</w:t>
      </w:r>
      <w:r w:rsidR="00E43589" w:rsidRPr="00736A47">
        <w:rPr>
          <w:b w:val="0"/>
          <w:bCs w:val="0"/>
          <w:color w:val="000000"/>
          <w:sz w:val="24"/>
          <w:szCs w:val="24"/>
        </w:rPr>
        <w:t xml:space="preserve"> </w:t>
      </w:r>
      <w:r w:rsidR="000803D8" w:rsidRPr="00736A47">
        <w:rPr>
          <w:b w:val="0"/>
          <w:bCs w:val="0"/>
          <w:color w:val="000000"/>
          <w:sz w:val="24"/>
          <w:szCs w:val="24"/>
          <w:bdr w:val="none" w:sz="0" w:space="0" w:color="auto" w:frame="1"/>
        </w:rPr>
        <w:t>so</w:t>
      </w:r>
      <w:r w:rsidR="000262AF" w:rsidRPr="00736A47">
        <w:rPr>
          <w:b w:val="0"/>
          <w:bCs w:val="0"/>
          <w:color w:val="000000"/>
          <w:sz w:val="24"/>
          <w:szCs w:val="24"/>
          <w:bdr w:val="none" w:sz="0" w:space="0" w:color="auto" w:frame="1"/>
        </w:rPr>
        <w:t>t</w:t>
      </w:r>
      <w:r w:rsidR="000803D8" w:rsidRPr="00736A47">
        <w:rPr>
          <w:b w:val="0"/>
          <w:bCs w:val="0"/>
          <w:color w:val="000000"/>
          <w:sz w:val="24"/>
          <w:szCs w:val="24"/>
          <w:bdr w:val="none" w:sz="0" w:space="0" w:color="auto" w:frame="1"/>
        </w:rPr>
        <w:t>siaal</w:t>
      </w:r>
      <w:del w:id="36" w:author="Inge Mehide" w:date="2024-10-30T15:12:00Z">
        <w:r w:rsidR="000803D8" w:rsidRPr="00736A47" w:rsidDel="009A5BF6">
          <w:rPr>
            <w:b w:val="0"/>
            <w:bCs w:val="0"/>
            <w:color w:val="000000"/>
            <w:sz w:val="24"/>
            <w:szCs w:val="24"/>
            <w:bdr w:val="none" w:sz="0" w:space="0" w:color="auto" w:frame="1"/>
          </w:rPr>
          <w:delText>a</w:delText>
        </w:r>
      </w:del>
      <w:r w:rsidR="000803D8" w:rsidRPr="00736A47">
        <w:rPr>
          <w:b w:val="0"/>
          <w:bCs w:val="0"/>
          <w:color w:val="000000"/>
          <w:sz w:val="24"/>
          <w:szCs w:val="24"/>
          <w:bdr w:val="none" w:sz="0" w:space="0" w:color="auto" w:frame="1"/>
        </w:rPr>
        <w:t>se r</w:t>
      </w:r>
      <w:r w:rsidR="000262AF" w:rsidRPr="00736A47">
        <w:rPr>
          <w:b w:val="0"/>
          <w:bCs w:val="0"/>
          <w:color w:val="000000"/>
          <w:sz w:val="24"/>
          <w:szCs w:val="24"/>
          <w:bdr w:val="none" w:sz="0" w:space="0" w:color="auto" w:frame="1"/>
        </w:rPr>
        <w:t>e</w:t>
      </w:r>
      <w:r w:rsidR="000803D8" w:rsidRPr="00736A47">
        <w:rPr>
          <w:b w:val="0"/>
          <w:bCs w:val="0"/>
          <w:color w:val="000000"/>
          <w:sz w:val="24"/>
          <w:szCs w:val="24"/>
          <w:bdr w:val="none" w:sz="0" w:space="0" w:color="auto" w:frame="1"/>
        </w:rPr>
        <w:t>h</w:t>
      </w:r>
      <w:r w:rsidR="000262AF" w:rsidRPr="00736A47">
        <w:rPr>
          <w:b w:val="0"/>
          <w:bCs w:val="0"/>
          <w:color w:val="000000"/>
          <w:sz w:val="24"/>
          <w:szCs w:val="24"/>
          <w:bdr w:val="none" w:sz="0" w:space="0" w:color="auto" w:frame="1"/>
        </w:rPr>
        <w:t>a</w:t>
      </w:r>
      <w:r w:rsidR="000803D8" w:rsidRPr="00736A47">
        <w:rPr>
          <w:b w:val="0"/>
          <w:bCs w:val="0"/>
          <w:color w:val="000000"/>
          <w:sz w:val="24"/>
          <w:szCs w:val="24"/>
          <w:bdr w:val="none" w:sz="0" w:space="0" w:color="auto" w:frame="1"/>
        </w:rPr>
        <w:t xml:space="preserve">bilitatsiooni teenuse </w:t>
      </w:r>
      <w:r w:rsidR="00B658FB" w:rsidRPr="00736A47">
        <w:rPr>
          <w:b w:val="0"/>
          <w:bCs w:val="0"/>
          <w:color w:val="000000"/>
          <w:sz w:val="24"/>
          <w:szCs w:val="24"/>
          <w:bdr w:val="none" w:sz="0" w:space="0" w:color="auto" w:frame="1"/>
        </w:rPr>
        <w:t xml:space="preserve">ja </w:t>
      </w:r>
      <w:r w:rsidR="00395AD9" w:rsidRPr="00736A47">
        <w:rPr>
          <w:b w:val="0"/>
          <w:bCs w:val="0"/>
          <w:color w:val="000000"/>
          <w:sz w:val="24"/>
          <w:szCs w:val="24"/>
          <w:bdr w:val="none" w:sz="0" w:space="0" w:color="auto" w:frame="1"/>
        </w:rPr>
        <w:t xml:space="preserve">erihoolekandeteenuse </w:t>
      </w:r>
      <w:r w:rsidR="00FF6D6C" w:rsidRPr="00736A47">
        <w:rPr>
          <w:b w:val="0"/>
          <w:bCs w:val="0"/>
          <w:color w:val="000000"/>
          <w:sz w:val="24"/>
          <w:szCs w:val="24"/>
          <w:bdr w:val="none" w:sz="0" w:space="0" w:color="auto" w:frame="1"/>
        </w:rPr>
        <w:t xml:space="preserve">vajaduse </w:t>
      </w:r>
      <w:r w:rsidR="00283EB3" w:rsidRPr="00736A47">
        <w:rPr>
          <w:b w:val="0"/>
          <w:bCs w:val="0"/>
          <w:color w:val="000000"/>
          <w:sz w:val="24"/>
          <w:szCs w:val="24"/>
          <w:bdr w:val="none" w:sz="0" w:space="0" w:color="auto" w:frame="1"/>
        </w:rPr>
        <w:t xml:space="preserve">hindamise </w:t>
      </w:r>
      <w:r w:rsidR="00FF6D6C" w:rsidRPr="00736A47">
        <w:rPr>
          <w:b w:val="0"/>
          <w:bCs w:val="0"/>
          <w:color w:val="000000"/>
          <w:sz w:val="24"/>
          <w:szCs w:val="24"/>
          <w:bdr w:val="none" w:sz="0" w:space="0" w:color="auto" w:frame="1"/>
        </w:rPr>
        <w:t>andmed</w:t>
      </w:r>
      <w:r w:rsidR="003E047B" w:rsidRPr="00736A47">
        <w:rPr>
          <w:b w:val="0"/>
          <w:bCs w:val="0"/>
          <w:color w:val="000000"/>
          <w:sz w:val="24"/>
          <w:szCs w:val="24"/>
          <w:bdr w:val="none" w:sz="0" w:space="0" w:color="auto" w:frame="1"/>
        </w:rPr>
        <w:t>.</w:t>
      </w:r>
      <w:r w:rsidR="00095E07" w:rsidRPr="00736A47">
        <w:rPr>
          <w:b w:val="0"/>
          <w:bCs w:val="0"/>
          <w:color w:val="000000"/>
          <w:sz w:val="24"/>
          <w:szCs w:val="24"/>
        </w:rPr>
        <w:t>“</w:t>
      </w:r>
      <w:r w:rsidR="006D305E" w:rsidRPr="00736A47">
        <w:rPr>
          <w:b w:val="0"/>
          <w:bCs w:val="0"/>
          <w:color w:val="000000"/>
          <w:sz w:val="24"/>
          <w:szCs w:val="24"/>
        </w:rPr>
        <w:t>;</w:t>
      </w:r>
    </w:p>
    <w:p w14:paraId="347C0473" w14:textId="77777777" w:rsidR="00594A77" w:rsidRPr="00736A47" w:rsidRDefault="00594A77" w:rsidP="008D1D2E">
      <w:pPr>
        <w:spacing w:after="0" w:line="240" w:lineRule="auto"/>
        <w:jc w:val="both"/>
        <w:rPr>
          <w:rFonts w:ascii="Times New Roman" w:eastAsia="Times New Roman" w:hAnsi="Times New Roman" w:cs="Times New Roman"/>
          <w:b/>
          <w:bCs/>
          <w:sz w:val="24"/>
          <w:szCs w:val="24"/>
        </w:rPr>
      </w:pPr>
    </w:p>
    <w:p w14:paraId="0148F708" w14:textId="0096CE7B" w:rsidR="00AF3ADA" w:rsidRPr="00736A47" w:rsidRDefault="5C897173" w:rsidP="008D1D2E">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b/>
          <w:bCs/>
          <w:sz w:val="24"/>
          <w:szCs w:val="24"/>
        </w:rPr>
        <w:t>16)</w:t>
      </w:r>
      <w:r w:rsidRPr="00736A47">
        <w:rPr>
          <w:rFonts w:ascii="Times New Roman" w:eastAsia="Times New Roman" w:hAnsi="Times New Roman" w:cs="Times New Roman"/>
          <w:sz w:val="24"/>
          <w:szCs w:val="24"/>
        </w:rPr>
        <w:t xml:space="preserve"> paragrahv 144</w:t>
      </w:r>
      <w:r w:rsidRPr="00736A47">
        <w:rPr>
          <w:rFonts w:ascii="Times New Roman" w:eastAsia="Times New Roman" w:hAnsi="Times New Roman" w:cs="Times New Roman"/>
          <w:sz w:val="24"/>
          <w:szCs w:val="24"/>
          <w:vertAlign w:val="superscript"/>
        </w:rPr>
        <w:t>1</w:t>
      </w:r>
      <w:r w:rsidR="1D56178A" w:rsidRPr="00736A47">
        <w:rPr>
          <w:rFonts w:ascii="Times New Roman" w:eastAsia="Times New Roman" w:hAnsi="Times New Roman" w:cs="Times New Roman"/>
          <w:sz w:val="24"/>
          <w:szCs w:val="24"/>
          <w:vertAlign w:val="superscript"/>
        </w:rPr>
        <w:t xml:space="preserve"> </w:t>
      </w:r>
      <w:r w:rsidR="1D56178A" w:rsidRPr="00736A47">
        <w:rPr>
          <w:rFonts w:ascii="Times New Roman" w:eastAsia="Times New Roman" w:hAnsi="Times New Roman" w:cs="Times New Roman"/>
          <w:sz w:val="24"/>
          <w:szCs w:val="24"/>
        </w:rPr>
        <w:t>muudetakse ja sõnastatakse järgmiselt</w:t>
      </w:r>
      <w:r w:rsidR="3127A749" w:rsidRPr="00736A47">
        <w:rPr>
          <w:rFonts w:ascii="Times New Roman" w:eastAsia="Times New Roman" w:hAnsi="Times New Roman" w:cs="Times New Roman"/>
          <w:sz w:val="24"/>
          <w:szCs w:val="24"/>
        </w:rPr>
        <w:t>:</w:t>
      </w:r>
    </w:p>
    <w:p w14:paraId="0839389A" w14:textId="77777777" w:rsidR="008D1D2E" w:rsidRPr="00736A47" w:rsidRDefault="008D1D2E" w:rsidP="008D1D2E">
      <w:pPr>
        <w:pStyle w:val="Pealkiri3"/>
        <w:shd w:val="clear" w:color="auto" w:fill="FFFFFF" w:themeFill="background1"/>
        <w:spacing w:before="0" w:beforeAutospacing="0" w:after="0" w:afterAutospacing="0"/>
        <w:jc w:val="both"/>
        <w:rPr>
          <w:rFonts w:eastAsia="Arial"/>
          <w:b w:val="0"/>
          <w:bCs w:val="0"/>
          <w:color w:val="000000" w:themeColor="text1"/>
          <w:sz w:val="24"/>
          <w:szCs w:val="24"/>
        </w:rPr>
      </w:pPr>
    </w:p>
    <w:p w14:paraId="1B288DEF" w14:textId="46635972" w:rsidR="58662F0A" w:rsidRPr="00BC152D" w:rsidRDefault="00AF3ADA" w:rsidP="008D1D2E">
      <w:pPr>
        <w:pStyle w:val="Pealkiri3"/>
        <w:shd w:val="clear" w:color="auto" w:fill="FFFFFF" w:themeFill="background1"/>
        <w:spacing w:before="0" w:beforeAutospacing="0" w:after="0" w:afterAutospacing="0"/>
        <w:jc w:val="both"/>
        <w:rPr>
          <w:rFonts w:eastAsia="Arial"/>
          <w:color w:val="000000" w:themeColor="text1"/>
          <w:sz w:val="24"/>
          <w:szCs w:val="24"/>
        </w:rPr>
      </w:pPr>
      <w:r w:rsidRPr="00736A47">
        <w:rPr>
          <w:rFonts w:eastAsia="Arial"/>
          <w:b w:val="0"/>
          <w:bCs w:val="0"/>
          <w:color w:val="000000" w:themeColor="text1"/>
          <w:sz w:val="24"/>
          <w:szCs w:val="24"/>
        </w:rPr>
        <w:t>„</w:t>
      </w:r>
      <w:r w:rsidR="58662F0A" w:rsidRPr="00736A47">
        <w:rPr>
          <w:rFonts w:eastAsia="Arial"/>
          <w:color w:val="000000" w:themeColor="text1"/>
          <w:sz w:val="24"/>
          <w:szCs w:val="24"/>
        </w:rPr>
        <w:t>§ 144</w:t>
      </w:r>
      <w:r w:rsidR="58662F0A" w:rsidRPr="00736A47">
        <w:rPr>
          <w:rFonts w:eastAsia="Arial"/>
          <w:color w:val="000000" w:themeColor="text1"/>
          <w:sz w:val="24"/>
          <w:szCs w:val="24"/>
          <w:vertAlign w:val="superscript"/>
        </w:rPr>
        <w:t>1</w:t>
      </w:r>
      <w:r w:rsidR="58662F0A" w:rsidRPr="00736A47">
        <w:rPr>
          <w:rFonts w:eastAsia="Arial"/>
          <w:color w:val="000000" w:themeColor="text1"/>
          <w:sz w:val="24"/>
          <w:szCs w:val="24"/>
        </w:rPr>
        <w:t xml:space="preserve">. Sotsiaalministeeriumi </w:t>
      </w:r>
      <w:bookmarkStart w:id="37" w:name="_Hlk177571097"/>
      <w:r w:rsidR="00D65BE8" w:rsidRPr="00736A47">
        <w:rPr>
          <w:rFonts w:eastAsia="Arial"/>
          <w:color w:val="000000" w:themeColor="text1"/>
          <w:sz w:val="24"/>
          <w:szCs w:val="24"/>
        </w:rPr>
        <w:t xml:space="preserve">ning Majandus- ja Kommunikatsiooniministeeriumi </w:t>
      </w:r>
      <w:bookmarkEnd w:id="37"/>
      <w:r w:rsidR="58662F0A" w:rsidRPr="00736A47">
        <w:rPr>
          <w:rFonts w:eastAsia="Arial"/>
          <w:color w:val="000000" w:themeColor="text1"/>
          <w:sz w:val="24"/>
          <w:szCs w:val="24"/>
        </w:rPr>
        <w:t>juurdepääs andmetele</w:t>
      </w:r>
    </w:p>
    <w:p w14:paraId="36A9DE81" w14:textId="77777777" w:rsidR="0017315F" w:rsidRPr="00BC152D" w:rsidRDefault="0017315F" w:rsidP="00553E7A">
      <w:pPr>
        <w:pStyle w:val="Pealkiri3"/>
        <w:shd w:val="clear" w:color="auto" w:fill="FFFFFF" w:themeFill="background1"/>
        <w:spacing w:before="0" w:beforeAutospacing="0" w:after="0" w:afterAutospacing="0"/>
        <w:jc w:val="both"/>
        <w:rPr>
          <w:rFonts w:eastAsia="Arial"/>
          <w:color w:val="000000" w:themeColor="text1"/>
          <w:sz w:val="24"/>
          <w:szCs w:val="24"/>
        </w:rPr>
      </w:pPr>
    </w:p>
    <w:p w14:paraId="09C6A5C4" w14:textId="4817744C" w:rsidR="3DC9C5CA" w:rsidRPr="00736A47" w:rsidRDefault="58662F0A" w:rsidP="00553E7A">
      <w:pPr>
        <w:shd w:val="clear" w:color="auto" w:fill="FFFFFF" w:themeFill="background1"/>
        <w:spacing w:after="0" w:line="240" w:lineRule="auto"/>
        <w:jc w:val="both"/>
        <w:rPr>
          <w:rFonts w:ascii="Times New Roman" w:eastAsia="Arial" w:hAnsi="Times New Roman" w:cs="Times New Roman"/>
          <w:color w:val="202020"/>
          <w:sz w:val="24"/>
          <w:szCs w:val="24"/>
        </w:rPr>
      </w:pPr>
      <w:r w:rsidRPr="00BC152D">
        <w:rPr>
          <w:rFonts w:ascii="Times New Roman" w:eastAsia="Arial" w:hAnsi="Times New Roman" w:cs="Times New Roman"/>
          <w:color w:val="202020"/>
          <w:sz w:val="24"/>
          <w:szCs w:val="24"/>
        </w:rPr>
        <w:t xml:space="preserve">Sotsiaalministeeriumi tervise- ja sotsiaalvaldkonna eest vastutavatel ja analüüsi tegevatel ametnikel ning Majandus- ja Kommunikatsiooniministeeriumi töövaldkonna eest vastutavatel ja analüüsi tegevatel ametnikel on õigus töödelda poliitika kujundamiseks </w:t>
      </w:r>
      <w:r w:rsidR="00940088" w:rsidRPr="00BC152D">
        <w:rPr>
          <w:rFonts w:ascii="Times New Roman" w:eastAsia="Arial" w:hAnsi="Times New Roman" w:cs="Times New Roman"/>
          <w:color w:val="202020"/>
          <w:sz w:val="24"/>
          <w:szCs w:val="24"/>
        </w:rPr>
        <w:t xml:space="preserve">ja statistika koondamiseks </w:t>
      </w:r>
      <w:r w:rsidRPr="00BC152D">
        <w:rPr>
          <w:rFonts w:ascii="Times New Roman" w:eastAsia="Arial" w:hAnsi="Times New Roman" w:cs="Times New Roman"/>
          <w:color w:val="202020"/>
          <w:sz w:val="24"/>
          <w:szCs w:val="24"/>
        </w:rPr>
        <w:t xml:space="preserve">sotsiaalteenuste ja </w:t>
      </w:r>
      <w:r w:rsidR="000622A9" w:rsidRPr="00BC152D">
        <w:rPr>
          <w:rFonts w:ascii="Times New Roman" w:eastAsia="Arial" w:hAnsi="Times New Roman" w:cs="Times New Roman"/>
          <w:color w:val="202020"/>
          <w:sz w:val="24"/>
          <w:szCs w:val="24"/>
        </w:rPr>
        <w:t>-</w:t>
      </w:r>
      <w:r w:rsidRPr="00BC152D">
        <w:rPr>
          <w:rFonts w:ascii="Times New Roman" w:eastAsia="Arial" w:hAnsi="Times New Roman" w:cs="Times New Roman"/>
          <w:color w:val="202020"/>
          <w:sz w:val="24"/>
          <w:szCs w:val="24"/>
        </w:rPr>
        <w:t>toetuste andmeregistrisse kantud isikuandmeid, ilma et isik oleks otseselt tuvastatav. Töödeldavateks andmeteks on käesoleva seaduse §-s 142</w:t>
      </w:r>
      <w:r w:rsidRPr="00BC152D">
        <w:rPr>
          <w:rFonts w:ascii="Times New Roman" w:eastAsia="Arial" w:hAnsi="Times New Roman" w:cs="Times New Roman"/>
          <w:color w:val="202020"/>
          <w:sz w:val="24"/>
          <w:szCs w:val="24"/>
          <w:vertAlign w:val="superscript"/>
        </w:rPr>
        <w:t>1</w:t>
      </w:r>
      <w:r w:rsidRPr="00BC152D">
        <w:rPr>
          <w:rFonts w:ascii="Times New Roman" w:eastAsia="Arial" w:hAnsi="Times New Roman" w:cs="Times New Roman"/>
          <w:color w:val="202020"/>
          <w:sz w:val="24"/>
          <w:szCs w:val="24"/>
        </w:rPr>
        <w:t xml:space="preserve"> nimetatud </w:t>
      </w:r>
      <w:r w:rsidRPr="00736A47">
        <w:rPr>
          <w:rFonts w:ascii="Times New Roman" w:eastAsia="Arial" w:hAnsi="Times New Roman" w:cs="Times New Roman"/>
          <w:color w:val="202020"/>
          <w:sz w:val="24"/>
          <w:szCs w:val="24"/>
        </w:rPr>
        <w:t>isikuandmed, välja arvatud isikukood, ees- ja perekonnanimi,</w:t>
      </w:r>
      <w:r w:rsidR="008D1D2E" w:rsidRPr="00736A47">
        <w:rPr>
          <w:rFonts w:ascii="Times New Roman" w:eastAsia="Times New Roman" w:hAnsi="Times New Roman" w:cs="Times New Roman"/>
          <w:sz w:val="24"/>
          <w:szCs w:val="24"/>
        </w:rPr>
        <w:t xml:space="preserve"> </w:t>
      </w:r>
      <w:r w:rsidR="008D1D2E" w:rsidRPr="00736A47">
        <w:rPr>
          <w:rFonts w:ascii="Times New Roman" w:eastAsia="Arial" w:hAnsi="Times New Roman" w:cs="Times New Roman"/>
          <w:color w:val="202020"/>
          <w:sz w:val="24"/>
          <w:szCs w:val="24"/>
        </w:rPr>
        <w:t>elukohaandmed ja</w:t>
      </w:r>
      <w:r w:rsidRPr="00736A47">
        <w:rPr>
          <w:rFonts w:ascii="Times New Roman" w:eastAsia="Arial" w:hAnsi="Times New Roman" w:cs="Times New Roman"/>
          <w:color w:val="202020"/>
          <w:sz w:val="24"/>
          <w:szCs w:val="24"/>
        </w:rPr>
        <w:t xml:space="preserve"> kontaktandmed.</w:t>
      </w:r>
      <w:r w:rsidR="008D1D2E" w:rsidRPr="00736A47">
        <w:rPr>
          <w:rFonts w:ascii="Times New Roman" w:eastAsia="Arial" w:hAnsi="Times New Roman" w:cs="Times New Roman"/>
          <w:color w:val="202020"/>
          <w:sz w:val="24"/>
          <w:szCs w:val="24"/>
        </w:rPr>
        <w:t>“;</w:t>
      </w:r>
    </w:p>
    <w:p w14:paraId="7203F148" w14:textId="77777777" w:rsidR="004F4829" w:rsidRPr="00736A47" w:rsidRDefault="004F4829" w:rsidP="00867F22">
      <w:pPr>
        <w:pStyle w:val="Pealkiri3"/>
        <w:shd w:val="clear" w:color="auto" w:fill="FFFFFF" w:themeFill="background1"/>
        <w:spacing w:before="0" w:beforeAutospacing="0" w:after="0" w:afterAutospacing="0"/>
        <w:jc w:val="both"/>
        <w:rPr>
          <w:b w:val="0"/>
          <w:color w:val="000000" w:themeColor="text1"/>
          <w:sz w:val="24"/>
          <w:szCs w:val="24"/>
        </w:rPr>
      </w:pPr>
    </w:p>
    <w:p w14:paraId="7ED56356" w14:textId="3FE37591" w:rsidR="00024B24" w:rsidRPr="00736A47" w:rsidRDefault="002F528E" w:rsidP="00867F22">
      <w:pPr>
        <w:pStyle w:val="Pealkiri3"/>
        <w:shd w:val="clear" w:color="auto" w:fill="FFFFFF" w:themeFill="background1"/>
        <w:spacing w:before="0" w:beforeAutospacing="0" w:after="0" w:afterAutospacing="0"/>
        <w:jc w:val="both"/>
        <w:rPr>
          <w:b w:val="0"/>
          <w:color w:val="000000" w:themeColor="text1"/>
          <w:sz w:val="24"/>
          <w:szCs w:val="24"/>
        </w:rPr>
      </w:pPr>
      <w:r w:rsidRPr="00736A47">
        <w:rPr>
          <w:color w:val="000000"/>
          <w:sz w:val="24"/>
          <w:szCs w:val="24"/>
        </w:rPr>
        <w:t>17</w:t>
      </w:r>
      <w:r w:rsidR="001B2481" w:rsidRPr="00736A47">
        <w:rPr>
          <w:color w:val="000000"/>
          <w:sz w:val="24"/>
          <w:szCs w:val="24"/>
        </w:rPr>
        <w:t>)</w:t>
      </w:r>
      <w:r w:rsidR="00832D21" w:rsidRPr="00736A47">
        <w:rPr>
          <w:color w:val="000000"/>
          <w:sz w:val="24"/>
          <w:szCs w:val="24"/>
        </w:rPr>
        <w:t xml:space="preserve"> </w:t>
      </w:r>
      <w:r w:rsidR="00832D21" w:rsidRPr="00736A47">
        <w:rPr>
          <w:b w:val="0"/>
          <w:color w:val="000000"/>
          <w:sz w:val="24"/>
          <w:szCs w:val="24"/>
        </w:rPr>
        <w:t>seadus</w:t>
      </w:r>
      <w:r w:rsidR="00D25748" w:rsidRPr="00736A47">
        <w:rPr>
          <w:b w:val="0"/>
          <w:color w:val="000000"/>
          <w:sz w:val="24"/>
          <w:szCs w:val="24"/>
        </w:rPr>
        <w:t>e</w:t>
      </w:r>
      <w:r w:rsidR="008E0F6C" w:rsidRPr="00736A47">
        <w:rPr>
          <w:b w:val="0"/>
          <w:color w:val="000000"/>
          <w:sz w:val="24"/>
          <w:szCs w:val="24"/>
        </w:rPr>
        <w:t xml:space="preserve"> 9. peatüki 1. jagu </w:t>
      </w:r>
      <w:r w:rsidR="00832D21" w:rsidRPr="00736A47">
        <w:rPr>
          <w:b w:val="0"/>
          <w:color w:val="000000"/>
          <w:sz w:val="24"/>
          <w:szCs w:val="24"/>
        </w:rPr>
        <w:t>täiendatakse §-ga</w:t>
      </w:r>
      <w:r w:rsidR="001B2481" w:rsidRPr="00736A47">
        <w:rPr>
          <w:color w:val="000000"/>
          <w:sz w:val="24"/>
          <w:szCs w:val="24"/>
        </w:rPr>
        <w:t xml:space="preserve"> </w:t>
      </w:r>
      <w:r w:rsidR="00163136" w:rsidRPr="00736A47">
        <w:rPr>
          <w:b w:val="0"/>
          <w:color w:val="000000"/>
          <w:sz w:val="24"/>
          <w:szCs w:val="24"/>
        </w:rPr>
        <w:t>160</w:t>
      </w:r>
      <w:r w:rsidR="00832D21" w:rsidRPr="00736A47">
        <w:rPr>
          <w:b w:val="0"/>
          <w:color w:val="000000"/>
          <w:sz w:val="24"/>
          <w:szCs w:val="24"/>
          <w:vertAlign w:val="superscript"/>
        </w:rPr>
        <w:t>7</w:t>
      </w:r>
      <w:r w:rsidR="00163136" w:rsidRPr="00736A47">
        <w:rPr>
          <w:b w:val="0"/>
          <w:color w:val="000000"/>
          <w:sz w:val="24"/>
          <w:szCs w:val="24"/>
        </w:rPr>
        <w:t xml:space="preserve"> </w:t>
      </w:r>
      <w:r w:rsidR="00B45C66" w:rsidRPr="00736A47">
        <w:rPr>
          <w:b w:val="0"/>
          <w:color w:val="000000"/>
          <w:sz w:val="24"/>
          <w:szCs w:val="24"/>
        </w:rPr>
        <w:t>järgmises sõnastuses:</w:t>
      </w:r>
    </w:p>
    <w:p w14:paraId="2ADC82EA" w14:textId="77777777" w:rsidR="00E43589" w:rsidRPr="00736A47" w:rsidRDefault="00E43589" w:rsidP="00867F22">
      <w:pPr>
        <w:pStyle w:val="Pealkiri3"/>
        <w:shd w:val="clear" w:color="auto" w:fill="FFFFFF" w:themeFill="background1"/>
        <w:spacing w:before="0" w:beforeAutospacing="0" w:after="0" w:afterAutospacing="0"/>
        <w:jc w:val="both"/>
        <w:rPr>
          <w:b w:val="0"/>
          <w:color w:val="000000" w:themeColor="text1"/>
          <w:sz w:val="24"/>
          <w:szCs w:val="24"/>
        </w:rPr>
      </w:pPr>
    </w:p>
    <w:p w14:paraId="09144E84" w14:textId="206BF7C1" w:rsidR="00E43589" w:rsidRPr="00736A47" w:rsidRDefault="00E43589" w:rsidP="00867F22">
      <w:pPr>
        <w:pStyle w:val="Pealkiri3"/>
        <w:shd w:val="clear" w:color="auto" w:fill="FFFFFF" w:themeFill="background1"/>
        <w:spacing w:before="0" w:beforeAutospacing="0" w:after="0" w:afterAutospacing="0"/>
        <w:jc w:val="both"/>
        <w:rPr>
          <w:color w:val="000000" w:themeColor="text1"/>
          <w:sz w:val="24"/>
          <w:szCs w:val="24"/>
        </w:rPr>
      </w:pPr>
      <w:r w:rsidRPr="00736A47">
        <w:rPr>
          <w:b w:val="0"/>
          <w:color w:val="000000"/>
          <w:sz w:val="24"/>
          <w:szCs w:val="24"/>
        </w:rPr>
        <w:t>„</w:t>
      </w:r>
      <w:r w:rsidRPr="00736A47">
        <w:rPr>
          <w:color w:val="000000"/>
          <w:sz w:val="24"/>
          <w:szCs w:val="24"/>
        </w:rPr>
        <w:t>§ 160</w:t>
      </w:r>
      <w:r w:rsidRPr="00736A47">
        <w:rPr>
          <w:color w:val="000000"/>
          <w:sz w:val="24"/>
          <w:szCs w:val="24"/>
          <w:vertAlign w:val="superscript"/>
        </w:rPr>
        <w:t>7</w:t>
      </w:r>
      <w:r w:rsidRPr="00736A47">
        <w:rPr>
          <w:color w:val="000000"/>
          <w:sz w:val="24"/>
          <w:szCs w:val="24"/>
        </w:rPr>
        <w:t>.</w:t>
      </w:r>
      <w:r w:rsidR="009E746C" w:rsidRPr="00736A47">
        <w:rPr>
          <w:color w:val="000000"/>
          <w:sz w:val="24"/>
          <w:szCs w:val="24"/>
        </w:rPr>
        <w:t xml:space="preserve"> </w:t>
      </w:r>
      <w:r w:rsidR="00DC32C2" w:rsidRPr="00736A47">
        <w:rPr>
          <w:sz w:val="24"/>
          <w:szCs w:val="24"/>
        </w:rPr>
        <w:t>Puudega lapse vanuse</w:t>
      </w:r>
      <w:r w:rsidR="0026461A" w:rsidRPr="00736A47">
        <w:rPr>
          <w:sz w:val="24"/>
          <w:szCs w:val="24"/>
        </w:rPr>
        <w:t>piiri</w:t>
      </w:r>
      <w:r w:rsidR="00DC32C2" w:rsidRPr="00736A47">
        <w:rPr>
          <w:sz w:val="24"/>
          <w:szCs w:val="24"/>
        </w:rPr>
        <w:t xml:space="preserve"> muutmine</w:t>
      </w:r>
    </w:p>
    <w:p w14:paraId="6714B947" w14:textId="77777777" w:rsidR="00781203" w:rsidRPr="00736A47" w:rsidRDefault="00781203" w:rsidP="00867F22">
      <w:pPr>
        <w:pStyle w:val="Pealkiri3"/>
        <w:shd w:val="clear" w:color="auto" w:fill="FFFFFF" w:themeFill="background1"/>
        <w:spacing w:before="0" w:beforeAutospacing="0" w:after="0" w:afterAutospacing="0"/>
        <w:jc w:val="both"/>
        <w:rPr>
          <w:b w:val="0"/>
          <w:color w:val="000000" w:themeColor="text1"/>
          <w:sz w:val="24"/>
          <w:szCs w:val="24"/>
        </w:rPr>
      </w:pPr>
    </w:p>
    <w:p w14:paraId="45CA1B7A" w14:textId="4C1DC174" w:rsidR="00B45C66" w:rsidRPr="00736A47" w:rsidRDefault="006322E1" w:rsidP="00867F22">
      <w:pPr>
        <w:pStyle w:val="Pealkiri3"/>
        <w:shd w:val="clear" w:color="auto" w:fill="FFFFFF" w:themeFill="background1"/>
        <w:spacing w:before="0" w:beforeAutospacing="0" w:after="0" w:afterAutospacing="0"/>
        <w:jc w:val="both"/>
        <w:rPr>
          <w:b w:val="0"/>
          <w:color w:val="000000" w:themeColor="text1"/>
          <w:sz w:val="24"/>
          <w:szCs w:val="24"/>
        </w:rPr>
      </w:pPr>
      <w:r w:rsidRPr="00736A47">
        <w:rPr>
          <w:b w:val="0"/>
          <w:color w:val="000000"/>
          <w:sz w:val="24"/>
          <w:szCs w:val="24"/>
        </w:rPr>
        <w:t xml:space="preserve">(1) </w:t>
      </w:r>
      <w:r w:rsidR="00B775E2" w:rsidRPr="00736A47">
        <w:rPr>
          <w:b w:val="0"/>
          <w:color w:val="000000"/>
          <w:sz w:val="24"/>
          <w:szCs w:val="24"/>
        </w:rPr>
        <w:t>Vähemalt 16-aastasel</w:t>
      </w:r>
      <w:del w:id="38" w:author="Inge Mehide" w:date="2024-10-30T15:56:00Z">
        <w:r w:rsidR="00B775E2" w:rsidRPr="00736A47" w:rsidDel="00E42C1B">
          <w:rPr>
            <w:b w:val="0"/>
            <w:color w:val="000000"/>
            <w:sz w:val="24"/>
            <w:szCs w:val="24"/>
          </w:rPr>
          <w:delText>e</w:delText>
        </w:r>
      </w:del>
      <w:ins w:id="39" w:author="Inge Mehide" w:date="2024-10-30T15:56:00Z">
        <w:r w:rsidR="00E42C1B" w:rsidRPr="00736A47">
          <w:rPr>
            <w:b w:val="0"/>
            <w:color w:val="000000"/>
            <w:sz w:val="24"/>
            <w:szCs w:val="24"/>
          </w:rPr>
          <w:t>t</w:t>
        </w:r>
      </w:ins>
      <w:r w:rsidR="00B775E2" w:rsidRPr="00736A47">
        <w:rPr>
          <w:b w:val="0"/>
          <w:color w:val="000000"/>
          <w:sz w:val="24"/>
          <w:szCs w:val="24"/>
        </w:rPr>
        <w:t xml:space="preserve"> lapsel</w:t>
      </w:r>
      <w:del w:id="40" w:author="Inge Mehide" w:date="2024-10-30T15:56:00Z">
        <w:r w:rsidR="00B775E2" w:rsidRPr="00736A47" w:rsidDel="00E42C1B">
          <w:rPr>
            <w:b w:val="0"/>
            <w:color w:val="000000"/>
            <w:sz w:val="24"/>
            <w:szCs w:val="24"/>
          </w:rPr>
          <w:delText>e</w:delText>
        </w:r>
      </w:del>
      <w:ins w:id="41" w:author="Inge Mehide" w:date="2024-10-30T15:56:00Z">
        <w:r w:rsidR="00E42C1B" w:rsidRPr="00736A47">
          <w:rPr>
            <w:b w:val="0"/>
            <w:color w:val="000000"/>
            <w:sz w:val="24"/>
            <w:szCs w:val="24"/>
          </w:rPr>
          <w:t>t</w:t>
        </w:r>
      </w:ins>
      <w:r w:rsidR="00B775E2" w:rsidRPr="00736A47">
        <w:rPr>
          <w:b w:val="0"/>
          <w:color w:val="000000"/>
          <w:sz w:val="24"/>
          <w:szCs w:val="24"/>
        </w:rPr>
        <w:t>, kellel</w:t>
      </w:r>
      <w:r w:rsidR="004F2D45" w:rsidRPr="00736A47">
        <w:rPr>
          <w:b w:val="0"/>
          <w:color w:val="000000"/>
          <w:sz w:val="24"/>
          <w:szCs w:val="24"/>
        </w:rPr>
        <w:t>t</w:t>
      </w:r>
      <w:r w:rsidR="00B775E2" w:rsidRPr="00736A47">
        <w:rPr>
          <w:b w:val="0"/>
          <w:color w:val="000000"/>
          <w:sz w:val="24"/>
          <w:szCs w:val="24"/>
        </w:rPr>
        <w:t xml:space="preserve"> </w:t>
      </w:r>
      <w:r w:rsidR="00AB3017" w:rsidRPr="00736A47">
        <w:rPr>
          <w:b w:val="0"/>
          <w:color w:val="000000"/>
          <w:sz w:val="24"/>
          <w:szCs w:val="24"/>
        </w:rPr>
        <w:t>riik o</w:t>
      </w:r>
      <w:r w:rsidR="0040211F" w:rsidRPr="00736A47">
        <w:rPr>
          <w:b w:val="0"/>
          <w:color w:val="000000"/>
          <w:sz w:val="24"/>
          <w:szCs w:val="24"/>
        </w:rPr>
        <w:t>n</w:t>
      </w:r>
      <w:r w:rsidR="00AB3017" w:rsidRPr="00736A47">
        <w:rPr>
          <w:b w:val="0"/>
          <w:color w:val="000000"/>
          <w:sz w:val="24"/>
          <w:szCs w:val="24"/>
        </w:rPr>
        <w:t xml:space="preserve"> võtnud sotsiaalse rehabilitatsiooni </w:t>
      </w:r>
      <w:r w:rsidR="0040211F" w:rsidRPr="00736A47">
        <w:rPr>
          <w:b w:val="0"/>
          <w:color w:val="000000"/>
          <w:sz w:val="24"/>
          <w:szCs w:val="24"/>
        </w:rPr>
        <w:t xml:space="preserve">teenuse eest </w:t>
      </w:r>
      <w:r w:rsidR="00AB3017" w:rsidRPr="00736A47">
        <w:rPr>
          <w:b w:val="0"/>
          <w:color w:val="000000"/>
          <w:sz w:val="24"/>
          <w:szCs w:val="24"/>
        </w:rPr>
        <w:t>tasu maksmise kohustuse üle enne 2027.</w:t>
      </w:r>
      <w:r w:rsidR="0040211F" w:rsidRPr="00736A47">
        <w:rPr>
          <w:b w:val="0"/>
          <w:color w:val="000000"/>
          <w:sz w:val="24"/>
          <w:szCs w:val="24"/>
        </w:rPr>
        <w:t xml:space="preserve"> </w:t>
      </w:r>
      <w:r w:rsidR="00AB3017" w:rsidRPr="00736A47">
        <w:rPr>
          <w:b w:val="0"/>
          <w:color w:val="000000"/>
          <w:sz w:val="24"/>
          <w:szCs w:val="24"/>
        </w:rPr>
        <w:t>aasta 1.</w:t>
      </w:r>
      <w:r w:rsidR="0040211F" w:rsidRPr="00736A47">
        <w:rPr>
          <w:b w:val="0"/>
          <w:color w:val="000000"/>
          <w:sz w:val="24"/>
          <w:szCs w:val="24"/>
        </w:rPr>
        <w:t xml:space="preserve"> </w:t>
      </w:r>
      <w:r w:rsidR="00AB3017" w:rsidRPr="00736A47">
        <w:rPr>
          <w:b w:val="0"/>
          <w:color w:val="000000"/>
          <w:sz w:val="24"/>
          <w:szCs w:val="24"/>
        </w:rPr>
        <w:t xml:space="preserve">veebruari, </w:t>
      </w:r>
      <w:r w:rsidR="00AC07B1" w:rsidRPr="00736A47">
        <w:rPr>
          <w:b w:val="0"/>
          <w:color w:val="000000"/>
          <w:sz w:val="24"/>
          <w:szCs w:val="24"/>
        </w:rPr>
        <w:t xml:space="preserve">jätkab riik tasu maksmise kohustuse </w:t>
      </w:r>
      <w:r w:rsidR="00C44EC2" w:rsidRPr="00736A47">
        <w:rPr>
          <w:b w:val="0"/>
          <w:color w:val="000000"/>
          <w:sz w:val="24"/>
          <w:szCs w:val="24"/>
        </w:rPr>
        <w:t>üle</w:t>
      </w:r>
      <w:r w:rsidR="00AC07B1" w:rsidRPr="00736A47">
        <w:rPr>
          <w:b w:val="0"/>
          <w:color w:val="000000"/>
          <w:sz w:val="24"/>
          <w:szCs w:val="24"/>
        </w:rPr>
        <w:t>võtmist kuni</w:t>
      </w:r>
      <w:r w:rsidR="00252130" w:rsidRPr="00736A47">
        <w:rPr>
          <w:b w:val="0"/>
          <w:color w:val="000000"/>
          <w:sz w:val="24"/>
          <w:szCs w:val="24"/>
        </w:rPr>
        <w:t xml:space="preserve"> käesoleva seaduse</w:t>
      </w:r>
      <w:r w:rsidR="00AC07B1" w:rsidRPr="00736A47">
        <w:rPr>
          <w:b w:val="0"/>
          <w:color w:val="000000"/>
          <w:sz w:val="24"/>
          <w:szCs w:val="24"/>
        </w:rPr>
        <w:t xml:space="preserve"> §-s 63 nimetatud otsuse </w:t>
      </w:r>
      <w:r w:rsidR="006F650D" w:rsidRPr="00736A47">
        <w:rPr>
          <w:b w:val="0"/>
          <w:color w:val="000000"/>
          <w:sz w:val="24"/>
          <w:szCs w:val="24"/>
        </w:rPr>
        <w:t xml:space="preserve">kehtivuse </w:t>
      </w:r>
      <w:r w:rsidR="00AC07B1" w:rsidRPr="00736A47">
        <w:rPr>
          <w:b w:val="0"/>
          <w:color w:val="000000"/>
          <w:sz w:val="24"/>
          <w:szCs w:val="24"/>
        </w:rPr>
        <w:t xml:space="preserve">lõppemiseni. </w:t>
      </w:r>
    </w:p>
    <w:p w14:paraId="0BEA1698" w14:textId="77777777" w:rsidR="004F4829" w:rsidRPr="00736A47" w:rsidRDefault="004F4829" w:rsidP="000A7F87">
      <w:pPr>
        <w:spacing w:after="0" w:line="240" w:lineRule="auto"/>
        <w:jc w:val="both"/>
        <w:rPr>
          <w:rFonts w:ascii="Times New Roman" w:hAnsi="Times New Roman" w:cs="Times New Roman"/>
          <w:sz w:val="24"/>
          <w:szCs w:val="24"/>
        </w:rPr>
      </w:pPr>
    </w:p>
    <w:p w14:paraId="008F5041" w14:textId="3D39B6DB" w:rsidR="00185FFB" w:rsidRPr="00736A47" w:rsidRDefault="00BC4F48"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(2) Käesoleva seaduse kuni 2027. aasta 31. jaanuarini kehtinud redaktsiooni kohaldatakse</w:t>
      </w:r>
      <w:r w:rsidR="003D77DB" w:rsidRPr="00736A47">
        <w:rPr>
          <w:rFonts w:ascii="Times New Roman" w:hAnsi="Times New Roman" w:cs="Times New Roman"/>
          <w:sz w:val="24"/>
          <w:szCs w:val="24"/>
        </w:rPr>
        <w:t xml:space="preserve"> sotsiaalse rehabilitatsiooni </w:t>
      </w:r>
      <w:r w:rsidR="00286E09" w:rsidRPr="00736A47">
        <w:rPr>
          <w:rFonts w:ascii="Times New Roman" w:hAnsi="Times New Roman" w:cs="Times New Roman"/>
          <w:sz w:val="24"/>
          <w:szCs w:val="24"/>
        </w:rPr>
        <w:t xml:space="preserve">teenuse eest </w:t>
      </w:r>
      <w:r w:rsidR="003D77DB" w:rsidRPr="00736A47">
        <w:rPr>
          <w:rFonts w:ascii="Times New Roman" w:hAnsi="Times New Roman" w:cs="Times New Roman"/>
          <w:sz w:val="24"/>
          <w:szCs w:val="24"/>
        </w:rPr>
        <w:t>tasu maksmise kohustuse ülevõtmisel</w:t>
      </w:r>
      <w:del w:id="42" w:author="Inge Mehide" w:date="2024-10-30T15:57:00Z">
        <w:r w:rsidR="003D77DB" w:rsidRPr="00736A47" w:rsidDel="00E42C1B">
          <w:rPr>
            <w:rFonts w:ascii="Times New Roman" w:hAnsi="Times New Roman" w:cs="Times New Roman"/>
            <w:sz w:val="24"/>
            <w:szCs w:val="24"/>
          </w:rPr>
          <w:delText>e</w:delText>
        </w:r>
      </w:del>
      <w:r w:rsidR="00185FFB" w:rsidRPr="00736A47">
        <w:rPr>
          <w:rFonts w:ascii="Times New Roman" w:hAnsi="Times New Roman" w:cs="Times New Roman"/>
          <w:sz w:val="24"/>
          <w:szCs w:val="24"/>
        </w:rPr>
        <w:t>:</w:t>
      </w:r>
    </w:p>
    <w:p w14:paraId="374F79B1" w14:textId="27656CB7" w:rsidR="00185FFB" w:rsidRPr="00736A47" w:rsidRDefault="00185FFB"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1)</w:t>
      </w:r>
      <w:r w:rsidR="00BC4F48" w:rsidRPr="00736A47">
        <w:rPr>
          <w:rFonts w:ascii="Times New Roman" w:hAnsi="Times New Roman" w:cs="Times New Roman"/>
          <w:sz w:val="24"/>
          <w:szCs w:val="24"/>
        </w:rPr>
        <w:t xml:space="preserve"> lapse</w:t>
      </w:r>
      <w:ins w:id="43" w:author="Inge Mehide" w:date="2024-10-30T16:50:00Z">
        <w:r w:rsidR="00B045D7" w:rsidRPr="00736A47">
          <w:rPr>
            <w:rFonts w:ascii="Times New Roman" w:hAnsi="Times New Roman" w:cs="Times New Roman"/>
            <w:sz w:val="24"/>
            <w:szCs w:val="24"/>
          </w:rPr>
          <w:t>le</w:t>
        </w:r>
      </w:ins>
      <w:del w:id="44" w:author="Inge Mehide" w:date="2024-10-30T16:50:00Z">
        <w:r w:rsidR="00BC4F48" w:rsidRPr="00736A47" w:rsidDel="00B045D7">
          <w:rPr>
            <w:rFonts w:ascii="Times New Roman" w:hAnsi="Times New Roman" w:cs="Times New Roman"/>
            <w:sz w:val="24"/>
            <w:szCs w:val="24"/>
          </w:rPr>
          <w:delText xml:space="preserve"> </w:delText>
        </w:r>
      </w:del>
      <w:del w:id="45" w:author="Inge Mehide" w:date="2024-10-30T15:57:00Z">
        <w:r w:rsidR="00BC4F48" w:rsidRPr="00736A47" w:rsidDel="00E42C1B">
          <w:rPr>
            <w:rFonts w:ascii="Times New Roman" w:hAnsi="Times New Roman" w:cs="Times New Roman"/>
            <w:sz w:val="24"/>
            <w:szCs w:val="24"/>
          </w:rPr>
          <w:delText>puhul</w:delText>
        </w:r>
      </w:del>
      <w:r w:rsidR="00BC4F48" w:rsidRPr="00736A47">
        <w:rPr>
          <w:rFonts w:ascii="Times New Roman" w:hAnsi="Times New Roman" w:cs="Times New Roman"/>
          <w:sz w:val="24"/>
          <w:szCs w:val="24"/>
        </w:rPr>
        <w:t xml:space="preserve">, kes on saanud 16-aastaseks ja esitanud </w:t>
      </w:r>
      <w:r w:rsidR="00B21408" w:rsidRPr="00736A47">
        <w:rPr>
          <w:rFonts w:ascii="Times New Roman" w:hAnsi="Times New Roman" w:cs="Times New Roman"/>
          <w:sz w:val="24"/>
          <w:szCs w:val="24"/>
        </w:rPr>
        <w:t xml:space="preserve">sotsiaalse rehabilitatsiooni </w:t>
      </w:r>
      <w:r w:rsidR="003A3EFA" w:rsidRPr="00736A47">
        <w:rPr>
          <w:rFonts w:ascii="Times New Roman" w:hAnsi="Times New Roman" w:cs="Times New Roman"/>
          <w:sz w:val="24"/>
          <w:szCs w:val="24"/>
        </w:rPr>
        <w:t xml:space="preserve">teenuse eest </w:t>
      </w:r>
      <w:r w:rsidR="00B21408" w:rsidRPr="00736A47">
        <w:rPr>
          <w:rFonts w:ascii="Times New Roman" w:hAnsi="Times New Roman" w:cs="Times New Roman"/>
          <w:sz w:val="24"/>
          <w:szCs w:val="24"/>
        </w:rPr>
        <w:t xml:space="preserve">tasu maksmise kohustuse ülevõtmise </w:t>
      </w:r>
      <w:r w:rsidR="00BC4F48" w:rsidRPr="00736A47">
        <w:rPr>
          <w:rFonts w:ascii="Times New Roman" w:hAnsi="Times New Roman" w:cs="Times New Roman"/>
          <w:sz w:val="24"/>
          <w:szCs w:val="24"/>
        </w:rPr>
        <w:t>taotluse enne 2027. aasta 1. veebruari</w:t>
      </w:r>
      <w:r w:rsidR="006A101D" w:rsidRPr="00736A47">
        <w:rPr>
          <w:rFonts w:ascii="Times New Roman" w:hAnsi="Times New Roman" w:cs="Times New Roman"/>
          <w:sz w:val="24"/>
          <w:szCs w:val="24"/>
        </w:rPr>
        <w:t>, aga</w:t>
      </w:r>
      <w:r w:rsidR="00BC4F48" w:rsidRPr="00736A47">
        <w:rPr>
          <w:rFonts w:ascii="Times New Roman" w:hAnsi="Times New Roman" w:cs="Times New Roman"/>
          <w:sz w:val="24"/>
          <w:szCs w:val="24"/>
        </w:rPr>
        <w:t xml:space="preserve"> kelle taotluse </w:t>
      </w:r>
      <w:del w:id="46" w:author="Inge Mehide" w:date="2024-10-30T15:57:00Z">
        <w:r w:rsidR="00BC4F48" w:rsidRPr="00736A47" w:rsidDel="00E42C1B">
          <w:rPr>
            <w:rFonts w:ascii="Times New Roman" w:hAnsi="Times New Roman" w:cs="Times New Roman"/>
            <w:sz w:val="24"/>
            <w:szCs w:val="24"/>
          </w:rPr>
          <w:delText xml:space="preserve">suhtes </w:delText>
        </w:r>
      </w:del>
      <w:ins w:id="47" w:author="Inge Mehide" w:date="2024-10-30T15:57:00Z">
        <w:r w:rsidR="00E42C1B" w:rsidRPr="00736A47">
          <w:rPr>
            <w:rFonts w:ascii="Times New Roman" w:hAnsi="Times New Roman" w:cs="Times New Roman"/>
            <w:sz w:val="24"/>
            <w:szCs w:val="24"/>
          </w:rPr>
          <w:t xml:space="preserve">kohta </w:t>
        </w:r>
      </w:ins>
      <w:r w:rsidR="00BC4F48" w:rsidRPr="00736A47">
        <w:rPr>
          <w:rFonts w:ascii="Times New Roman" w:hAnsi="Times New Roman" w:cs="Times New Roman"/>
          <w:sz w:val="24"/>
          <w:szCs w:val="24"/>
        </w:rPr>
        <w:t xml:space="preserve">ei ole </w:t>
      </w:r>
      <w:r w:rsidR="009B7891" w:rsidRPr="00736A47">
        <w:rPr>
          <w:rFonts w:ascii="Times New Roman" w:hAnsi="Times New Roman" w:cs="Times New Roman"/>
          <w:sz w:val="24"/>
          <w:szCs w:val="24"/>
        </w:rPr>
        <w:t xml:space="preserve">otsust </w:t>
      </w:r>
      <w:r w:rsidR="00BC4F48" w:rsidRPr="00736A47">
        <w:rPr>
          <w:rFonts w:ascii="Times New Roman" w:hAnsi="Times New Roman" w:cs="Times New Roman"/>
          <w:sz w:val="24"/>
          <w:szCs w:val="24"/>
        </w:rPr>
        <w:t>tehtud</w:t>
      </w:r>
      <w:r w:rsidR="009B7891" w:rsidRPr="00736A47">
        <w:rPr>
          <w:rFonts w:ascii="Times New Roman" w:hAnsi="Times New Roman" w:cs="Times New Roman"/>
          <w:sz w:val="24"/>
          <w:szCs w:val="24"/>
        </w:rPr>
        <w:t>;</w:t>
      </w:r>
    </w:p>
    <w:p w14:paraId="38B91400" w14:textId="43612FE5" w:rsidR="005452B8" w:rsidRDefault="005452B8"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 xml:space="preserve">2) </w:t>
      </w:r>
      <w:r w:rsidR="00F14BDD" w:rsidRPr="00736A47">
        <w:rPr>
          <w:rFonts w:ascii="Times New Roman" w:hAnsi="Times New Roman" w:cs="Times New Roman"/>
          <w:sz w:val="24"/>
          <w:szCs w:val="24"/>
        </w:rPr>
        <w:t>lapse</w:t>
      </w:r>
      <w:ins w:id="48" w:author="Inge Mehide" w:date="2024-10-30T16:50:00Z">
        <w:r w:rsidR="00B045D7" w:rsidRPr="00736A47">
          <w:rPr>
            <w:rFonts w:ascii="Times New Roman" w:hAnsi="Times New Roman" w:cs="Times New Roman"/>
            <w:sz w:val="24"/>
            <w:szCs w:val="24"/>
          </w:rPr>
          <w:t>le</w:t>
        </w:r>
      </w:ins>
      <w:del w:id="49" w:author="Inge Mehide" w:date="2024-10-30T16:50:00Z">
        <w:r w:rsidR="00F14BDD" w:rsidRPr="00736A47" w:rsidDel="00B045D7">
          <w:rPr>
            <w:rFonts w:ascii="Times New Roman" w:hAnsi="Times New Roman" w:cs="Times New Roman"/>
            <w:sz w:val="24"/>
            <w:szCs w:val="24"/>
          </w:rPr>
          <w:delText xml:space="preserve"> </w:delText>
        </w:r>
      </w:del>
      <w:del w:id="50" w:author="Inge Mehide" w:date="2024-10-30T15:57:00Z">
        <w:r w:rsidR="00F14BDD" w:rsidRPr="00736A47" w:rsidDel="00E42C1B">
          <w:rPr>
            <w:rFonts w:ascii="Times New Roman" w:hAnsi="Times New Roman" w:cs="Times New Roman"/>
            <w:sz w:val="24"/>
            <w:szCs w:val="24"/>
          </w:rPr>
          <w:delText>puhul</w:delText>
        </w:r>
      </w:del>
      <w:r w:rsidR="00F14BDD" w:rsidRPr="00736A47">
        <w:rPr>
          <w:rFonts w:ascii="Times New Roman" w:hAnsi="Times New Roman" w:cs="Times New Roman"/>
          <w:sz w:val="24"/>
          <w:szCs w:val="24"/>
        </w:rPr>
        <w:t xml:space="preserve">, kes on </w:t>
      </w:r>
      <w:r w:rsidR="00FE1E6D" w:rsidRPr="00736A47">
        <w:rPr>
          <w:rFonts w:ascii="Times New Roman" w:hAnsi="Times New Roman" w:cs="Times New Roman"/>
          <w:sz w:val="24"/>
          <w:szCs w:val="24"/>
        </w:rPr>
        <w:t>vähemalt</w:t>
      </w:r>
      <w:r w:rsidR="00F14BDD" w:rsidRPr="00736A47">
        <w:rPr>
          <w:rFonts w:ascii="Times New Roman" w:hAnsi="Times New Roman" w:cs="Times New Roman"/>
          <w:sz w:val="24"/>
          <w:szCs w:val="24"/>
        </w:rPr>
        <w:t xml:space="preserve"> 16-aasta</w:t>
      </w:r>
      <w:r w:rsidR="00542D9D" w:rsidRPr="00736A47">
        <w:rPr>
          <w:rFonts w:ascii="Times New Roman" w:hAnsi="Times New Roman" w:cs="Times New Roman"/>
          <w:sz w:val="24"/>
          <w:szCs w:val="24"/>
        </w:rPr>
        <w:t>ne</w:t>
      </w:r>
      <w:r w:rsidR="00F14BDD" w:rsidRPr="00736A47">
        <w:rPr>
          <w:rFonts w:ascii="Times New Roman" w:hAnsi="Times New Roman" w:cs="Times New Roman"/>
          <w:sz w:val="24"/>
          <w:szCs w:val="24"/>
        </w:rPr>
        <w:t xml:space="preserve"> ja </w:t>
      </w:r>
      <w:r w:rsidR="00141D48" w:rsidRPr="00736A47">
        <w:rPr>
          <w:rFonts w:ascii="Times New Roman" w:hAnsi="Times New Roman" w:cs="Times New Roman"/>
          <w:sz w:val="24"/>
          <w:szCs w:val="24"/>
        </w:rPr>
        <w:t>kellel on tuvastatud tööealise inimese puude raskusaste või osaline või puuduv töövõime.</w:t>
      </w:r>
      <w:r w:rsidR="00EE7C52" w:rsidRPr="00736A47">
        <w:rPr>
          <w:rFonts w:ascii="Times New Roman" w:hAnsi="Times New Roman" w:cs="Times New Roman"/>
          <w:sz w:val="24"/>
          <w:szCs w:val="24"/>
        </w:rPr>
        <w:t>“.</w:t>
      </w:r>
    </w:p>
    <w:p w14:paraId="280A7A30" w14:textId="77777777" w:rsidR="00C33FA2" w:rsidRPr="009B507C" w:rsidRDefault="00C33FA2" w:rsidP="00867F22">
      <w:pPr>
        <w:pStyle w:val="Pealkiri3"/>
        <w:shd w:val="clear" w:color="auto" w:fill="FFFFFF" w:themeFill="background1"/>
        <w:spacing w:before="0" w:beforeAutospacing="0" w:after="0" w:afterAutospacing="0"/>
        <w:jc w:val="both"/>
        <w:rPr>
          <w:color w:val="000000" w:themeColor="text1"/>
          <w:sz w:val="24"/>
          <w:szCs w:val="24"/>
        </w:rPr>
      </w:pPr>
    </w:p>
    <w:p w14:paraId="562F0A24" w14:textId="21B1BA40" w:rsidR="009B507C" w:rsidRPr="00BC152D" w:rsidRDefault="00AE22D7" w:rsidP="008C0004">
      <w:pPr>
        <w:pStyle w:val="Pealkiri3"/>
        <w:shd w:val="clear" w:color="auto" w:fill="FFFFFF" w:themeFill="background1"/>
        <w:spacing w:before="0" w:beforeAutospacing="0" w:after="0" w:afterAutospacing="0"/>
        <w:jc w:val="both"/>
        <w:rPr>
          <w:color w:val="000000" w:themeColor="text1"/>
          <w:sz w:val="24"/>
          <w:szCs w:val="24"/>
        </w:rPr>
      </w:pPr>
      <w:r w:rsidRPr="00BC152D">
        <w:rPr>
          <w:color w:val="000000" w:themeColor="text1"/>
          <w:sz w:val="24"/>
          <w:szCs w:val="24"/>
        </w:rPr>
        <w:t xml:space="preserve">§ </w:t>
      </w:r>
      <w:r w:rsidR="00EB3D05" w:rsidRPr="00BC152D">
        <w:rPr>
          <w:color w:val="000000" w:themeColor="text1"/>
          <w:sz w:val="24"/>
          <w:szCs w:val="24"/>
        </w:rPr>
        <w:t>5</w:t>
      </w:r>
      <w:r w:rsidRPr="00BC152D">
        <w:rPr>
          <w:color w:val="000000" w:themeColor="text1"/>
          <w:sz w:val="24"/>
          <w:szCs w:val="24"/>
        </w:rPr>
        <w:t xml:space="preserve">. </w:t>
      </w:r>
      <w:r w:rsidR="009B507C" w:rsidRPr="00BC152D">
        <w:rPr>
          <w:color w:val="000000" w:themeColor="text1"/>
          <w:sz w:val="24"/>
          <w:szCs w:val="24"/>
        </w:rPr>
        <w:t>Sotsiaalseadustiku üldosa seaduse muutmine</w:t>
      </w:r>
    </w:p>
    <w:p w14:paraId="6B771949" w14:textId="77777777" w:rsidR="008C0004" w:rsidRPr="00BC152D" w:rsidRDefault="008C0004" w:rsidP="008C0004">
      <w:pPr>
        <w:pStyle w:val="Pealkiri3"/>
        <w:spacing w:before="0" w:beforeAutospacing="0" w:after="0" w:afterAutospacing="0"/>
        <w:rPr>
          <w:color w:val="000000" w:themeColor="text1"/>
          <w:sz w:val="24"/>
          <w:szCs w:val="24"/>
        </w:rPr>
      </w:pPr>
    </w:p>
    <w:p w14:paraId="200C00BF" w14:textId="7A4A2287" w:rsidR="008C0004" w:rsidRPr="00BC152D" w:rsidRDefault="008C0004" w:rsidP="008C0004">
      <w:pPr>
        <w:pStyle w:val="Pealkiri3"/>
        <w:spacing w:before="0" w:beforeAutospacing="0" w:after="0" w:afterAutospacing="0"/>
        <w:rPr>
          <w:b w:val="0"/>
          <w:bCs w:val="0"/>
          <w:color w:val="000000" w:themeColor="text1"/>
          <w:sz w:val="24"/>
          <w:szCs w:val="24"/>
        </w:rPr>
      </w:pPr>
      <w:r w:rsidRPr="00BC152D">
        <w:rPr>
          <w:b w:val="0"/>
          <w:bCs w:val="0"/>
          <w:color w:val="000000" w:themeColor="text1"/>
          <w:sz w:val="24"/>
          <w:szCs w:val="24"/>
        </w:rPr>
        <w:t>Sotsiaalseadustiku üldosa seaduse § 39</w:t>
      </w:r>
      <w:r w:rsidRPr="00BC152D">
        <w:rPr>
          <w:b w:val="0"/>
          <w:bCs w:val="0"/>
          <w:color w:val="000000" w:themeColor="text1"/>
          <w:sz w:val="24"/>
          <w:szCs w:val="24"/>
          <w:vertAlign w:val="superscript"/>
        </w:rPr>
        <w:t>1</w:t>
      </w:r>
      <w:r w:rsidRPr="00BC152D">
        <w:rPr>
          <w:b w:val="0"/>
          <w:bCs w:val="0"/>
          <w:color w:val="000000" w:themeColor="text1"/>
          <w:sz w:val="24"/>
          <w:szCs w:val="24"/>
        </w:rPr>
        <w:t xml:space="preserve"> muudetakse ja sõnastatakse järgmiselt:</w:t>
      </w:r>
    </w:p>
    <w:p w14:paraId="50DB11F7" w14:textId="77777777" w:rsidR="008C0004" w:rsidRPr="00BC152D" w:rsidRDefault="008C0004" w:rsidP="008C0004">
      <w:pPr>
        <w:pStyle w:val="Pealkiri3"/>
        <w:shd w:val="clear" w:color="auto" w:fill="FFFFFF" w:themeFill="background1"/>
        <w:spacing w:before="0" w:beforeAutospacing="0" w:after="0" w:afterAutospacing="0"/>
        <w:jc w:val="both"/>
        <w:rPr>
          <w:color w:val="000000" w:themeColor="text1"/>
          <w:sz w:val="24"/>
          <w:szCs w:val="24"/>
        </w:rPr>
      </w:pPr>
    </w:p>
    <w:p w14:paraId="56B103B5" w14:textId="41EE791E" w:rsidR="008C0004" w:rsidRPr="00BC152D" w:rsidRDefault="00CC1AA4" w:rsidP="008C0004">
      <w:pPr>
        <w:pStyle w:val="Pealkiri3"/>
        <w:shd w:val="clear" w:color="auto" w:fill="FFFFFF" w:themeFill="background1"/>
        <w:spacing w:before="0" w:beforeAutospacing="0" w:after="0" w:afterAutospacing="0"/>
        <w:jc w:val="both"/>
        <w:rPr>
          <w:color w:val="000000" w:themeColor="text1"/>
          <w:sz w:val="24"/>
          <w:szCs w:val="24"/>
        </w:rPr>
      </w:pPr>
      <w:r w:rsidRPr="00BC152D">
        <w:rPr>
          <w:b w:val="0"/>
          <w:bCs w:val="0"/>
          <w:color w:val="000000" w:themeColor="text1"/>
          <w:sz w:val="24"/>
          <w:szCs w:val="24"/>
        </w:rPr>
        <w:t>„</w:t>
      </w:r>
      <w:r w:rsidR="008C0004" w:rsidRPr="00BC152D">
        <w:rPr>
          <w:color w:val="000000" w:themeColor="text1"/>
          <w:sz w:val="24"/>
          <w:szCs w:val="24"/>
        </w:rPr>
        <w:t>§ 39</w:t>
      </w:r>
      <w:r w:rsidR="008C0004" w:rsidRPr="00BC152D">
        <w:rPr>
          <w:color w:val="000000" w:themeColor="text1"/>
          <w:sz w:val="24"/>
          <w:szCs w:val="24"/>
          <w:vertAlign w:val="superscript"/>
        </w:rPr>
        <w:t>1</w:t>
      </w:r>
      <w:r w:rsidR="008C0004" w:rsidRPr="00BC152D">
        <w:rPr>
          <w:color w:val="000000" w:themeColor="text1"/>
          <w:sz w:val="24"/>
          <w:szCs w:val="24"/>
        </w:rPr>
        <w:t>.</w:t>
      </w:r>
      <w:r w:rsidR="00C0358C" w:rsidRPr="00BC152D">
        <w:rPr>
          <w:color w:val="000000" w:themeColor="text1"/>
          <w:sz w:val="24"/>
          <w:szCs w:val="24"/>
        </w:rPr>
        <w:t xml:space="preserve"> </w:t>
      </w:r>
      <w:r w:rsidR="008C0004" w:rsidRPr="00BC152D">
        <w:rPr>
          <w:color w:val="000000" w:themeColor="text1"/>
          <w:sz w:val="24"/>
          <w:szCs w:val="24"/>
        </w:rPr>
        <w:t>Sotsiaalministeeriumi ning Majandus- ja Kommunikatsiooniministeeriumi juurdepääs andmetele</w:t>
      </w:r>
    </w:p>
    <w:p w14:paraId="0A7AEC3C" w14:textId="77777777" w:rsidR="008C0004" w:rsidRPr="00BC152D" w:rsidRDefault="008C0004" w:rsidP="008C0004">
      <w:pPr>
        <w:pStyle w:val="Pealkiri3"/>
        <w:shd w:val="clear" w:color="auto" w:fill="FFFFFF" w:themeFill="background1"/>
        <w:spacing w:before="0" w:beforeAutospacing="0" w:after="0" w:afterAutospacing="0"/>
        <w:jc w:val="both"/>
        <w:rPr>
          <w:b w:val="0"/>
          <w:bCs w:val="0"/>
          <w:color w:val="000000" w:themeColor="text1"/>
          <w:sz w:val="24"/>
          <w:szCs w:val="24"/>
        </w:rPr>
      </w:pPr>
    </w:p>
    <w:p w14:paraId="6ADDD45B" w14:textId="70EF1777" w:rsidR="009B507C" w:rsidRPr="00BC152D" w:rsidRDefault="008C0004" w:rsidP="008C0004">
      <w:pPr>
        <w:pStyle w:val="Pealkiri3"/>
        <w:shd w:val="clear" w:color="auto" w:fill="FFFFFF" w:themeFill="background1"/>
        <w:spacing w:before="0" w:beforeAutospacing="0" w:after="0" w:afterAutospacing="0"/>
        <w:jc w:val="both"/>
        <w:rPr>
          <w:b w:val="0"/>
          <w:bCs w:val="0"/>
          <w:color w:val="000000" w:themeColor="text1"/>
          <w:sz w:val="24"/>
          <w:szCs w:val="24"/>
        </w:rPr>
      </w:pPr>
      <w:r w:rsidRPr="00BC152D">
        <w:rPr>
          <w:b w:val="0"/>
          <w:bCs w:val="0"/>
          <w:color w:val="000000" w:themeColor="text1"/>
          <w:sz w:val="24"/>
          <w:szCs w:val="24"/>
        </w:rPr>
        <w:t xml:space="preserve">Sotsiaalministeeriumi tervise- ja sotsiaalvaldkonna eest vastutavatel ja analüüsi tegevatel ametnikel ning Majandus- ja Kommunikatsiooniministeeriumi töövaldkonna eest vastutavatel ja analüüsi tegevatel ametnikel on õigus töödelda poliitika kujundamiseks </w:t>
      </w:r>
      <w:r w:rsidR="00CC1AA4" w:rsidRPr="00BC152D">
        <w:rPr>
          <w:b w:val="0"/>
          <w:bCs w:val="0"/>
          <w:color w:val="000000" w:themeColor="text1"/>
          <w:sz w:val="24"/>
          <w:szCs w:val="24"/>
        </w:rPr>
        <w:t xml:space="preserve">ja statistika koondamiseks </w:t>
      </w:r>
      <w:r w:rsidRPr="00BC152D">
        <w:rPr>
          <w:b w:val="0"/>
          <w:bCs w:val="0"/>
          <w:color w:val="000000" w:themeColor="text1"/>
          <w:sz w:val="24"/>
          <w:szCs w:val="24"/>
        </w:rPr>
        <w:t>infosüsteemi kantud isikuandmeid, ilma et isik oleks otseselt tuvastatav. Töödeldavateks andmeteks on käesoleva seaduse § 39 lõikes 1 nimetatud isikuandmed, välja arvatud isikukood, ees- ja perekonnanimi ning kontaktandmed.</w:t>
      </w:r>
      <w:r w:rsidR="000B274F" w:rsidRPr="00BC152D">
        <w:rPr>
          <w:b w:val="0"/>
          <w:bCs w:val="0"/>
          <w:color w:val="000000" w:themeColor="text1"/>
          <w:sz w:val="24"/>
          <w:szCs w:val="24"/>
        </w:rPr>
        <w:t>“.</w:t>
      </w:r>
    </w:p>
    <w:p w14:paraId="2442005A" w14:textId="77777777" w:rsidR="009B507C" w:rsidRPr="00BC152D" w:rsidRDefault="009B507C" w:rsidP="00867F22">
      <w:pPr>
        <w:spacing w:after="0" w:line="240" w:lineRule="auto"/>
        <w:jc w:val="both"/>
        <w:rPr>
          <w:rFonts w:ascii="Times New Roman" w:hAnsi="Times New Roman" w:cs="Times New Roman"/>
          <w:b/>
          <w:sz w:val="24"/>
          <w:szCs w:val="24"/>
        </w:rPr>
      </w:pPr>
    </w:p>
    <w:p w14:paraId="5EAA8053" w14:textId="739F3909" w:rsidR="00A168F5" w:rsidRPr="00BC152D" w:rsidRDefault="00A168F5" w:rsidP="00A168F5">
      <w:pPr>
        <w:spacing w:after="0" w:line="240" w:lineRule="auto"/>
        <w:jc w:val="both"/>
        <w:rPr>
          <w:rFonts w:ascii="Times New Roman" w:hAnsi="Times New Roman" w:cs="Times New Roman"/>
          <w:b/>
          <w:bCs/>
          <w:sz w:val="24"/>
          <w:szCs w:val="24"/>
        </w:rPr>
      </w:pPr>
      <w:r w:rsidRPr="00BC152D">
        <w:rPr>
          <w:rFonts w:ascii="Times New Roman" w:hAnsi="Times New Roman" w:cs="Times New Roman"/>
          <w:b/>
          <w:sz w:val="24"/>
          <w:szCs w:val="24"/>
        </w:rPr>
        <w:t>§ 6</w:t>
      </w:r>
      <w:r w:rsidRPr="00BC152D">
        <w:rPr>
          <w:rFonts w:ascii="Times New Roman" w:hAnsi="Times New Roman" w:cs="Times New Roman"/>
          <w:b/>
          <w:bCs/>
          <w:sz w:val="24"/>
          <w:szCs w:val="24"/>
        </w:rPr>
        <w:t xml:space="preserve"> . Tööturumeetmete seaduse muutmine</w:t>
      </w:r>
    </w:p>
    <w:p w14:paraId="4E09E4F7" w14:textId="77777777" w:rsidR="00A168F5" w:rsidRPr="00BC152D" w:rsidRDefault="00A168F5" w:rsidP="00A168F5">
      <w:pPr>
        <w:spacing w:after="0" w:line="240" w:lineRule="auto"/>
        <w:jc w:val="both"/>
        <w:rPr>
          <w:rFonts w:ascii="Times New Roman" w:hAnsi="Times New Roman" w:cs="Times New Roman"/>
          <w:bCs/>
          <w:sz w:val="24"/>
          <w:szCs w:val="24"/>
        </w:rPr>
      </w:pPr>
    </w:p>
    <w:p w14:paraId="132B93F2" w14:textId="71FDFCBE" w:rsidR="00A168F5" w:rsidRPr="00A168F5" w:rsidRDefault="00C33BDE" w:rsidP="00A168F5">
      <w:pPr>
        <w:spacing w:after="0" w:line="240" w:lineRule="auto"/>
        <w:jc w:val="both"/>
        <w:rPr>
          <w:rFonts w:ascii="Times New Roman" w:hAnsi="Times New Roman" w:cs="Times New Roman"/>
          <w:bCs/>
          <w:sz w:val="24"/>
          <w:szCs w:val="24"/>
        </w:rPr>
      </w:pPr>
      <w:r w:rsidRPr="00BC152D">
        <w:rPr>
          <w:rFonts w:ascii="Times New Roman" w:hAnsi="Times New Roman" w:cs="Times New Roman"/>
          <w:bCs/>
          <w:sz w:val="24"/>
          <w:szCs w:val="24"/>
        </w:rPr>
        <w:t>Tööturumeetmete seaduse §</w:t>
      </w:r>
      <w:r w:rsidR="00A168F5" w:rsidRPr="00BC152D">
        <w:rPr>
          <w:rFonts w:ascii="Times New Roman" w:hAnsi="Times New Roman" w:cs="Times New Roman"/>
          <w:bCs/>
          <w:sz w:val="24"/>
          <w:szCs w:val="24"/>
        </w:rPr>
        <w:t xml:space="preserve"> 5 lõike 7 punkti 6 täiendatakse pärast sõna „raskusastme“ sõnadega „ning sellega seotud tegutsemise ja osalemise piirangute“</w:t>
      </w:r>
      <w:r w:rsidR="00FF20D8" w:rsidRPr="00BC152D">
        <w:rPr>
          <w:rFonts w:ascii="Times New Roman" w:hAnsi="Times New Roman" w:cs="Times New Roman"/>
          <w:bCs/>
          <w:sz w:val="24"/>
          <w:szCs w:val="24"/>
        </w:rPr>
        <w:t>.</w:t>
      </w:r>
    </w:p>
    <w:p w14:paraId="01503AD1" w14:textId="77777777" w:rsidR="00A168F5" w:rsidRPr="00A168F5" w:rsidRDefault="00A168F5" w:rsidP="00867F22">
      <w:pPr>
        <w:spacing w:after="0" w:line="240" w:lineRule="auto"/>
        <w:jc w:val="both"/>
        <w:rPr>
          <w:rFonts w:ascii="Times New Roman" w:hAnsi="Times New Roman" w:cs="Times New Roman"/>
          <w:bCs/>
          <w:sz w:val="24"/>
          <w:szCs w:val="24"/>
        </w:rPr>
      </w:pPr>
    </w:p>
    <w:p w14:paraId="73B8D476" w14:textId="319E9A10" w:rsidR="00AE22D7" w:rsidRPr="00867F22" w:rsidRDefault="00AE22D7" w:rsidP="00867F22">
      <w:pPr>
        <w:spacing w:after="0" w:line="240" w:lineRule="auto"/>
        <w:jc w:val="both"/>
        <w:rPr>
          <w:rFonts w:ascii="Times New Roman" w:hAnsi="Times New Roman" w:cs="Times New Roman"/>
          <w:b/>
          <w:sz w:val="24"/>
          <w:szCs w:val="24"/>
        </w:rPr>
      </w:pPr>
      <w:r w:rsidRPr="00867F22">
        <w:rPr>
          <w:rFonts w:ascii="Times New Roman" w:hAnsi="Times New Roman" w:cs="Times New Roman"/>
          <w:b/>
          <w:sz w:val="24"/>
          <w:szCs w:val="24"/>
        </w:rPr>
        <w:t xml:space="preserve">§ </w:t>
      </w:r>
      <w:r w:rsidR="006667B7">
        <w:rPr>
          <w:rFonts w:ascii="Times New Roman" w:hAnsi="Times New Roman" w:cs="Times New Roman"/>
          <w:b/>
          <w:sz w:val="24"/>
          <w:szCs w:val="24"/>
        </w:rPr>
        <w:t>7</w:t>
      </w:r>
      <w:r w:rsidRPr="00867F22">
        <w:rPr>
          <w:rFonts w:ascii="Times New Roman" w:hAnsi="Times New Roman" w:cs="Times New Roman"/>
          <w:b/>
          <w:sz w:val="24"/>
          <w:szCs w:val="24"/>
        </w:rPr>
        <w:t xml:space="preserve">. </w:t>
      </w:r>
      <w:r w:rsidR="004D39C1" w:rsidRPr="00867F22">
        <w:rPr>
          <w:rFonts w:ascii="Times New Roman" w:hAnsi="Times New Roman" w:cs="Times New Roman"/>
          <w:b/>
          <w:sz w:val="24"/>
          <w:szCs w:val="24"/>
        </w:rPr>
        <w:t>Töövõimetoetuse seaduse</w:t>
      </w:r>
      <w:r w:rsidRPr="00867F22">
        <w:rPr>
          <w:rFonts w:ascii="Times New Roman" w:hAnsi="Times New Roman" w:cs="Times New Roman"/>
          <w:b/>
          <w:sz w:val="24"/>
          <w:szCs w:val="24"/>
        </w:rPr>
        <w:t xml:space="preserve"> muutmine</w:t>
      </w:r>
    </w:p>
    <w:p w14:paraId="14BBA6B6" w14:textId="77777777" w:rsidR="00AE22D7" w:rsidRPr="006C4670" w:rsidRDefault="00AE22D7" w:rsidP="000A7F87">
      <w:pPr>
        <w:spacing w:after="0" w:line="240" w:lineRule="auto"/>
        <w:jc w:val="both"/>
        <w:rPr>
          <w:rFonts w:ascii="Times New Roman" w:hAnsi="Times New Roman" w:cs="Times New Roman"/>
          <w:b/>
          <w:sz w:val="24"/>
          <w:szCs w:val="24"/>
        </w:rPr>
      </w:pPr>
    </w:p>
    <w:p w14:paraId="032059E0" w14:textId="24D4894E" w:rsidR="7960DB4C" w:rsidRPr="00736A47" w:rsidRDefault="004D39C1"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 xml:space="preserve">Töövõimetoetuse seaduses tehakse </w:t>
      </w:r>
      <w:r w:rsidR="0069368C" w:rsidRPr="00736A47">
        <w:rPr>
          <w:rFonts w:ascii="Times New Roman" w:hAnsi="Times New Roman" w:cs="Times New Roman"/>
          <w:sz w:val="24"/>
          <w:szCs w:val="24"/>
        </w:rPr>
        <w:t>järgmised muudatused:</w:t>
      </w:r>
    </w:p>
    <w:p w14:paraId="3D6E0692" w14:textId="77777777" w:rsidR="00065096" w:rsidRPr="00736A47" w:rsidRDefault="00065096" w:rsidP="000A7F87">
      <w:pPr>
        <w:spacing w:after="0" w:line="240" w:lineRule="auto"/>
        <w:jc w:val="both"/>
        <w:rPr>
          <w:rFonts w:ascii="Times New Roman" w:eastAsia="Times New Roman" w:hAnsi="Times New Roman" w:cs="Times New Roman"/>
          <w:b/>
          <w:sz w:val="24"/>
          <w:szCs w:val="24"/>
        </w:rPr>
      </w:pPr>
    </w:p>
    <w:p w14:paraId="34C0C6ED" w14:textId="549FDF65" w:rsidR="7960DB4C" w:rsidRPr="00736A47" w:rsidRDefault="7960DB4C" w:rsidP="000A7F87">
      <w:pPr>
        <w:spacing w:after="0" w:line="240" w:lineRule="auto"/>
        <w:jc w:val="both"/>
      </w:pPr>
      <w:r w:rsidRPr="00736A47">
        <w:rPr>
          <w:rFonts w:ascii="Times New Roman" w:eastAsia="Times New Roman" w:hAnsi="Times New Roman" w:cs="Times New Roman"/>
          <w:b/>
          <w:sz w:val="24"/>
          <w:szCs w:val="24"/>
        </w:rPr>
        <w:t xml:space="preserve">1) </w:t>
      </w:r>
      <w:r w:rsidRPr="00736A47">
        <w:rPr>
          <w:rFonts w:ascii="Times New Roman" w:eastAsia="Times New Roman" w:hAnsi="Times New Roman" w:cs="Times New Roman"/>
          <w:sz w:val="24"/>
          <w:szCs w:val="24"/>
        </w:rPr>
        <w:t xml:space="preserve">paragrahvi 2 lõike 1 sissejuhatavas lauseosas ja lõikes 3 asendatakse </w:t>
      </w:r>
      <w:r w:rsidR="00A80A72" w:rsidRPr="00736A47">
        <w:rPr>
          <w:rFonts w:ascii="Times New Roman" w:hAnsi="Times New Roman" w:cs="Times New Roman"/>
          <w:sz w:val="24"/>
          <w:szCs w:val="24"/>
        </w:rPr>
        <w:t>tekstiosa</w:t>
      </w:r>
      <w:r w:rsidRPr="00736A47">
        <w:rPr>
          <w:rFonts w:ascii="Times New Roman" w:eastAsia="Times New Roman" w:hAnsi="Times New Roman" w:cs="Times New Roman"/>
          <w:sz w:val="24"/>
          <w:szCs w:val="24"/>
        </w:rPr>
        <w:t xml:space="preserve"> „16-aastasel“ </w:t>
      </w:r>
      <w:r w:rsidR="00A80A72" w:rsidRPr="00736A47">
        <w:rPr>
          <w:rFonts w:ascii="Times New Roman" w:hAnsi="Times New Roman" w:cs="Times New Roman"/>
          <w:sz w:val="24"/>
          <w:szCs w:val="24"/>
        </w:rPr>
        <w:t>tekstiosa</w:t>
      </w:r>
      <w:r w:rsidR="00A80A72" w:rsidRPr="00736A47">
        <w:rPr>
          <w:rFonts w:ascii="Times New Roman" w:eastAsia="Times New Roman" w:hAnsi="Times New Roman" w:cs="Times New Roman"/>
          <w:sz w:val="24"/>
          <w:szCs w:val="24"/>
        </w:rPr>
        <w:t>ga</w:t>
      </w:r>
      <w:r w:rsidRPr="00736A47">
        <w:rPr>
          <w:rFonts w:ascii="Times New Roman" w:eastAsia="Times New Roman" w:hAnsi="Times New Roman" w:cs="Times New Roman"/>
          <w:sz w:val="24"/>
          <w:szCs w:val="24"/>
        </w:rPr>
        <w:t xml:space="preserve"> „18-aastasel“;</w:t>
      </w:r>
    </w:p>
    <w:p w14:paraId="35ADDF59" w14:textId="77777777" w:rsidR="00065096" w:rsidRPr="00736A47" w:rsidRDefault="00065096" w:rsidP="000A7F87">
      <w:pPr>
        <w:spacing w:after="0" w:line="240" w:lineRule="auto"/>
        <w:jc w:val="both"/>
        <w:rPr>
          <w:rFonts w:ascii="Times New Roman" w:eastAsia="Times New Roman" w:hAnsi="Times New Roman" w:cs="Times New Roman"/>
          <w:b/>
          <w:sz w:val="24"/>
          <w:szCs w:val="24"/>
        </w:rPr>
      </w:pPr>
    </w:p>
    <w:p w14:paraId="3F6890B1" w14:textId="4EFBB3CC" w:rsidR="00EC6FBF" w:rsidRDefault="68BC7A87" w:rsidP="000A7F87">
      <w:pPr>
        <w:spacing w:after="0" w:line="240" w:lineRule="auto"/>
        <w:jc w:val="both"/>
        <w:rPr>
          <w:rFonts w:ascii="Times New Roman" w:hAnsi="Times New Roman" w:cs="Times New Roman"/>
          <w:sz w:val="24"/>
          <w:szCs w:val="24"/>
        </w:rPr>
      </w:pPr>
      <w:r w:rsidRPr="00736A47">
        <w:rPr>
          <w:rFonts w:ascii="Times New Roman" w:eastAsia="Times New Roman" w:hAnsi="Times New Roman" w:cs="Times New Roman"/>
          <w:b/>
          <w:sz w:val="24"/>
          <w:szCs w:val="24"/>
        </w:rPr>
        <w:t>2</w:t>
      </w:r>
      <w:r w:rsidR="7960DB4C" w:rsidRPr="00736A47">
        <w:rPr>
          <w:rFonts w:ascii="Times New Roman" w:eastAsia="Times New Roman" w:hAnsi="Times New Roman" w:cs="Times New Roman"/>
          <w:b/>
          <w:sz w:val="24"/>
          <w:szCs w:val="24"/>
        </w:rPr>
        <w:t>)</w:t>
      </w:r>
      <w:r w:rsidR="00280E8B" w:rsidRPr="00736A47">
        <w:rPr>
          <w:rFonts w:ascii="Times New Roman" w:eastAsia="Times New Roman" w:hAnsi="Times New Roman" w:cs="Times New Roman"/>
          <w:b/>
          <w:sz w:val="24"/>
          <w:szCs w:val="24"/>
        </w:rPr>
        <w:t xml:space="preserve"> </w:t>
      </w:r>
      <w:r w:rsidR="00EC6FBF" w:rsidRPr="00736A47">
        <w:rPr>
          <w:rFonts w:ascii="Times New Roman" w:hAnsi="Times New Roman" w:cs="Times New Roman"/>
          <w:sz w:val="24"/>
          <w:szCs w:val="24"/>
        </w:rPr>
        <w:t>paragrahvi 8 lõikeid 1 ja 2 täiendatakse</w:t>
      </w:r>
      <w:r w:rsidR="00EC6FBF">
        <w:rPr>
          <w:rFonts w:ascii="Times New Roman" w:hAnsi="Times New Roman" w:cs="Times New Roman"/>
          <w:sz w:val="24"/>
          <w:szCs w:val="24"/>
        </w:rPr>
        <w:t xml:space="preserve"> pärast sõna „päevast“ </w:t>
      </w:r>
      <w:r w:rsidR="000E7F89">
        <w:rPr>
          <w:rFonts w:ascii="Times New Roman" w:hAnsi="Times New Roman" w:cs="Times New Roman"/>
          <w:sz w:val="24"/>
          <w:szCs w:val="24"/>
        </w:rPr>
        <w:t>teksti</w:t>
      </w:r>
      <w:r w:rsidR="00EC6FBF">
        <w:rPr>
          <w:rFonts w:ascii="Times New Roman" w:hAnsi="Times New Roman" w:cs="Times New Roman"/>
          <w:sz w:val="24"/>
          <w:szCs w:val="24"/>
        </w:rPr>
        <w:t xml:space="preserve">osaga „, </w:t>
      </w:r>
      <w:r w:rsidR="00EC6FBF" w:rsidRPr="007174F7">
        <w:rPr>
          <w:rFonts w:ascii="Times New Roman" w:hAnsi="Times New Roman" w:cs="Times New Roman"/>
          <w:sz w:val="24"/>
          <w:szCs w:val="24"/>
        </w:rPr>
        <w:t>kuid mitte varem kui käesolevas seaduses sätestatud tingimustele vastamise päevast</w:t>
      </w:r>
      <w:r w:rsidR="000E7F89">
        <w:rPr>
          <w:rFonts w:ascii="Times New Roman" w:hAnsi="Times New Roman" w:cs="Times New Roman"/>
          <w:sz w:val="24"/>
          <w:szCs w:val="24"/>
        </w:rPr>
        <w:t>,</w:t>
      </w:r>
      <w:r w:rsidR="00EC6FBF">
        <w:rPr>
          <w:rFonts w:ascii="Times New Roman" w:hAnsi="Times New Roman" w:cs="Times New Roman"/>
          <w:sz w:val="24"/>
          <w:szCs w:val="24"/>
        </w:rPr>
        <w:t>“;</w:t>
      </w:r>
    </w:p>
    <w:p w14:paraId="28DBF7FF" w14:textId="6ADA743F" w:rsidR="2A463292" w:rsidRPr="00641333" w:rsidRDefault="2A463292" w:rsidP="00641333">
      <w:pPr>
        <w:spacing w:after="0" w:line="240" w:lineRule="auto"/>
        <w:jc w:val="both"/>
        <w:rPr>
          <w:rFonts w:ascii="Times New Roman" w:hAnsi="Times New Roman" w:cs="Times New Roman"/>
          <w:sz w:val="24"/>
          <w:szCs w:val="24"/>
        </w:rPr>
      </w:pPr>
    </w:p>
    <w:p w14:paraId="5FD51D45" w14:textId="34576765" w:rsidR="00BA58B2" w:rsidRPr="00BC152D" w:rsidRDefault="2A463292" w:rsidP="00641333">
      <w:pPr>
        <w:spacing w:after="0" w:line="240" w:lineRule="auto"/>
        <w:jc w:val="both"/>
        <w:rPr>
          <w:rFonts w:ascii="Times New Roman" w:hAnsi="Times New Roman" w:cs="Times New Roman"/>
          <w:sz w:val="24"/>
          <w:szCs w:val="24"/>
        </w:rPr>
      </w:pPr>
      <w:r w:rsidRPr="00BC152D">
        <w:rPr>
          <w:rFonts w:ascii="Times New Roman" w:hAnsi="Times New Roman" w:cs="Times New Roman"/>
          <w:b/>
          <w:bCs/>
          <w:sz w:val="24"/>
          <w:szCs w:val="24"/>
        </w:rPr>
        <w:t xml:space="preserve">3) </w:t>
      </w:r>
      <w:r w:rsidRPr="00BC152D">
        <w:rPr>
          <w:rFonts w:ascii="Times New Roman" w:hAnsi="Times New Roman" w:cs="Times New Roman"/>
          <w:sz w:val="24"/>
          <w:szCs w:val="24"/>
        </w:rPr>
        <w:t>paragrahvi 22</w:t>
      </w:r>
      <w:r w:rsidR="4D817E1C" w:rsidRPr="00BC152D">
        <w:rPr>
          <w:rFonts w:ascii="Times New Roman" w:hAnsi="Times New Roman" w:cs="Times New Roman"/>
          <w:sz w:val="24"/>
          <w:szCs w:val="24"/>
          <w:vertAlign w:val="superscript"/>
        </w:rPr>
        <w:t>1</w:t>
      </w:r>
      <w:r w:rsidR="4D817E1C" w:rsidRPr="00BC152D">
        <w:rPr>
          <w:rFonts w:ascii="Times New Roman" w:hAnsi="Times New Roman" w:cs="Times New Roman"/>
          <w:sz w:val="24"/>
          <w:szCs w:val="24"/>
        </w:rPr>
        <w:t xml:space="preserve"> </w:t>
      </w:r>
      <w:r w:rsidR="686FE0FF" w:rsidRPr="00BC152D">
        <w:rPr>
          <w:rFonts w:ascii="Times New Roman" w:hAnsi="Times New Roman" w:cs="Times New Roman"/>
          <w:sz w:val="24"/>
          <w:szCs w:val="24"/>
        </w:rPr>
        <w:t>lõi</w:t>
      </w:r>
      <w:r w:rsidR="00AA31E9" w:rsidRPr="00BC152D">
        <w:rPr>
          <w:rFonts w:ascii="Times New Roman" w:hAnsi="Times New Roman" w:cs="Times New Roman"/>
          <w:sz w:val="24"/>
          <w:szCs w:val="24"/>
        </w:rPr>
        <w:t>ke</w:t>
      </w:r>
      <w:r w:rsidR="686FE0FF" w:rsidRPr="00BC152D">
        <w:rPr>
          <w:rFonts w:ascii="Times New Roman" w:hAnsi="Times New Roman" w:cs="Times New Roman"/>
          <w:sz w:val="24"/>
          <w:szCs w:val="24"/>
        </w:rPr>
        <w:t xml:space="preserve"> 2 punk</w:t>
      </w:r>
      <w:r w:rsidR="4639BA3A" w:rsidRPr="00BC152D">
        <w:rPr>
          <w:rFonts w:ascii="Times New Roman" w:hAnsi="Times New Roman" w:cs="Times New Roman"/>
          <w:sz w:val="24"/>
          <w:szCs w:val="24"/>
        </w:rPr>
        <w:t>t</w:t>
      </w:r>
      <w:r w:rsidR="686FE0FF" w:rsidRPr="00BC152D">
        <w:rPr>
          <w:rFonts w:ascii="Times New Roman" w:hAnsi="Times New Roman" w:cs="Times New Roman"/>
          <w:sz w:val="24"/>
          <w:szCs w:val="24"/>
        </w:rPr>
        <w:t xml:space="preserve"> 3 </w:t>
      </w:r>
      <w:r w:rsidR="00BA58B2" w:rsidRPr="00BC152D">
        <w:rPr>
          <w:rFonts w:ascii="Times New Roman" w:hAnsi="Times New Roman" w:cs="Times New Roman"/>
          <w:sz w:val="24"/>
          <w:szCs w:val="24"/>
        </w:rPr>
        <w:t xml:space="preserve">muudetakse ja sõnastatakse järgmiselt: </w:t>
      </w:r>
    </w:p>
    <w:p w14:paraId="629BC662" w14:textId="77777777" w:rsidR="00CA0E73" w:rsidRPr="00BC152D" w:rsidRDefault="00CA0E73" w:rsidP="00641333">
      <w:pPr>
        <w:spacing w:after="0" w:line="240" w:lineRule="auto"/>
        <w:jc w:val="both"/>
        <w:rPr>
          <w:rFonts w:ascii="Times New Roman" w:hAnsi="Times New Roman" w:cs="Times New Roman"/>
          <w:sz w:val="24"/>
          <w:szCs w:val="24"/>
        </w:rPr>
      </w:pPr>
    </w:p>
    <w:p w14:paraId="364BBB63" w14:textId="17260815" w:rsidR="008567BB" w:rsidRPr="00736A47" w:rsidRDefault="00FC1BCA" w:rsidP="00641333">
      <w:pPr>
        <w:spacing w:after="0" w:line="240" w:lineRule="auto"/>
        <w:jc w:val="both"/>
        <w:rPr>
          <w:rFonts w:ascii="Times New Roman" w:hAnsi="Times New Roman" w:cs="Times New Roman"/>
          <w:sz w:val="24"/>
          <w:szCs w:val="24"/>
        </w:rPr>
      </w:pPr>
      <w:r w:rsidRPr="00BC152D">
        <w:rPr>
          <w:rFonts w:ascii="Times New Roman" w:hAnsi="Times New Roman" w:cs="Times New Roman"/>
          <w:sz w:val="24"/>
          <w:szCs w:val="24"/>
        </w:rPr>
        <w:t xml:space="preserve">„3) töövõime hindamiseks – püsiva töövõimetuse ja tähtajatult määratud invaliidsusgrupi andmeid, puude raskusastme tuvastamise taotlusega koos esitatud töövõime hindamise taotluse andmeid </w:t>
      </w:r>
      <w:r w:rsidR="002D19CA" w:rsidRPr="00BC152D">
        <w:rPr>
          <w:rFonts w:ascii="Times New Roman" w:hAnsi="Times New Roman" w:cs="Times New Roman"/>
          <w:sz w:val="24"/>
          <w:szCs w:val="24"/>
        </w:rPr>
        <w:t>ja</w:t>
      </w:r>
      <w:r w:rsidR="132ECCBF" w:rsidRPr="00BC152D">
        <w:rPr>
          <w:rFonts w:ascii="Times New Roman" w:hAnsi="Times New Roman" w:cs="Times New Roman"/>
          <w:sz w:val="24"/>
          <w:szCs w:val="24"/>
        </w:rPr>
        <w:t xml:space="preserve"> puude raskusastme</w:t>
      </w:r>
      <w:r w:rsidR="00B22B59" w:rsidRPr="00BC152D">
        <w:rPr>
          <w:rFonts w:ascii="Times New Roman" w:hAnsi="Times New Roman" w:cs="Times New Roman"/>
          <w:sz w:val="24"/>
          <w:szCs w:val="24"/>
        </w:rPr>
        <w:t xml:space="preserve"> </w:t>
      </w:r>
      <w:r w:rsidR="007455CA" w:rsidRPr="00BC152D">
        <w:rPr>
          <w:rFonts w:ascii="Times New Roman" w:hAnsi="Times New Roman" w:cs="Times New Roman"/>
          <w:sz w:val="24"/>
          <w:szCs w:val="24"/>
        </w:rPr>
        <w:t>ning</w:t>
      </w:r>
      <w:r w:rsidR="132ECCBF" w:rsidRPr="00BC152D">
        <w:rPr>
          <w:rFonts w:ascii="Times New Roman" w:hAnsi="Times New Roman" w:cs="Times New Roman"/>
          <w:sz w:val="24"/>
          <w:szCs w:val="24"/>
        </w:rPr>
        <w:t xml:space="preserve"> sellega seotud tegutsemis</w:t>
      </w:r>
      <w:r w:rsidR="0651AEAD" w:rsidRPr="00BC152D">
        <w:rPr>
          <w:rFonts w:ascii="Times New Roman" w:hAnsi="Times New Roman" w:cs="Times New Roman"/>
          <w:sz w:val="24"/>
          <w:szCs w:val="24"/>
        </w:rPr>
        <w:t>e</w:t>
      </w:r>
      <w:r w:rsidR="132ECCBF" w:rsidRPr="00BC152D">
        <w:rPr>
          <w:rFonts w:ascii="Times New Roman" w:hAnsi="Times New Roman" w:cs="Times New Roman"/>
          <w:sz w:val="24"/>
          <w:szCs w:val="24"/>
        </w:rPr>
        <w:t xml:space="preserve"> ja osalemise piirangute </w:t>
      </w:r>
      <w:r w:rsidR="132ECCBF" w:rsidRPr="00736A47">
        <w:rPr>
          <w:rFonts w:ascii="Times New Roman" w:hAnsi="Times New Roman" w:cs="Times New Roman"/>
          <w:sz w:val="24"/>
          <w:szCs w:val="24"/>
        </w:rPr>
        <w:t>andmeid</w:t>
      </w:r>
      <w:r w:rsidR="09B34FA8" w:rsidRPr="00736A47">
        <w:rPr>
          <w:rFonts w:ascii="Times New Roman" w:hAnsi="Times New Roman" w:cs="Times New Roman"/>
          <w:sz w:val="24"/>
          <w:szCs w:val="24"/>
        </w:rPr>
        <w:t>;</w:t>
      </w:r>
      <w:r w:rsidR="132ECCBF" w:rsidRPr="00736A47">
        <w:rPr>
          <w:rFonts w:ascii="Times New Roman" w:hAnsi="Times New Roman" w:cs="Times New Roman"/>
          <w:sz w:val="24"/>
          <w:szCs w:val="24"/>
        </w:rPr>
        <w:t>“</w:t>
      </w:r>
      <w:commentRangeStart w:id="51"/>
      <w:ins w:id="52" w:author="Mari Käbi" w:date="2024-11-06T09:35:00Z">
        <w:r w:rsidR="00400F4A" w:rsidRPr="00736A47">
          <w:rPr>
            <w:rFonts w:ascii="Times New Roman" w:hAnsi="Times New Roman" w:cs="Times New Roman"/>
            <w:sz w:val="24"/>
            <w:szCs w:val="24"/>
          </w:rPr>
          <w:t>;</w:t>
        </w:r>
      </w:ins>
      <w:del w:id="53" w:author="Mari Käbi" w:date="2024-11-06T09:35:00Z">
        <w:r w:rsidR="001A4A2C" w:rsidRPr="00736A47" w:rsidDel="00400F4A">
          <w:rPr>
            <w:rFonts w:ascii="Times New Roman" w:hAnsi="Times New Roman" w:cs="Times New Roman"/>
            <w:sz w:val="24"/>
            <w:szCs w:val="24"/>
          </w:rPr>
          <w:delText xml:space="preserve"> </w:delText>
        </w:r>
      </w:del>
      <w:commentRangeEnd w:id="51"/>
      <w:r w:rsidR="00400F4A" w:rsidRPr="00736A47">
        <w:rPr>
          <w:rStyle w:val="Kommentaariviide"/>
        </w:rPr>
        <w:commentReference w:id="51"/>
      </w:r>
    </w:p>
    <w:p w14:paraId="010C2B2D" w14:textId="77777777" w:rsidR="00065096" w:rsidRPr="00736A47" w:rsidRDefault="00065096" w:rsidP="000A7F87">
      <w:pPr>
        <w:spacing w:after="0" w:line="240" w:lineRule="auto"/>
        <w:jc w:val="both"/>
        <w:rPr>
          <w:rFonts w:ascii="Times New Roman" w:hAnsi="Times New Roman" w:cs="Times New Roman"/>
          <w:b/>
          <w:bCs/>
          <w:sz w:val="24"/>
          <w:szCs w:val="24"/>
        </w:rPr>
      </w:pPr>
    </w:p>
    <w:p w14:paraId="56447385" w14:textId="46C98984" w:rsidR="7960DB4C" w:rsidRPr="00736A47" w:rsidRDefault="5C51FC4A" w:rsidP="000A7F87">
      <w:pPr>
        <w:spacing w:after="0" w:line="240" w:lineRule="auto"/>
        <w:jc w:val="both"/>
      </w:pPr>
      <w:r w:rsidRPr="00736A47">
        <w:rPr>
          <w:rFonts w:ascii="Times New Roman" w:hAnsi="Times New Roman" w:cs="Times New Roman"/>
          <w:b/>
          <w:bCs/>
          <w:sz w:val="24"/>
          <w:szCs w:val="24"/>
        </w:rPr>
        <w:t>4</w:t>
      </w:r>
      <w:r w:rsidR="003418A5" w:rsidRPr="00736A47">
        <w:rPr>
          <w:rFonts w:ascii="Times New Roman" w:hAnsi="Times New Roman" w:cs="Times New Roman"/>
          <w:b/>
          <w:sz w:val="24"/>
          <w:szCs w:val="24"/>
        </w:rPr>
        <w:t>)</w:t>
      </w:r>
      <w:r w:rsidR="003418A5" w:rsidRPr="00736A47">
        <w:rPr>
          <w:rFonts w:ascii="Times New Roman" w:hAnsi="Times New Roman" w:cs="Times New Roman"/>
          <w:i/>
          <w:iCs/>
          <w:sz w:val="24"/>
          <w:szCs w:val="24"/>
        </w:rPr>
        <w:t xml:space="preserve"> </w:t>
      </w:r>
      <w:r w:rsidR="7960DB4C" w:rsidRPr="00736A47">
        <w:rPr>
          <w:rFonts w:ascii="Times New Roman" w:eastAsia="Times New Roman" w:hAnsi="Times New Roman" w:cs="Times New Roman"/>
          <w:sz w:val="24"/>
          <w:szCs w:val="24"/>
        </w:rPr>
        <w:t xml:space="preserve">paragrahvi 27 täiendatakse </w:t>
      </w:r>
      <w:r w:rsidR="1D381C2E" w:rsidRPr="00736A47">
        <w:rPr>
          <w:rFonts w:ascii="Times New Roman" w:eastAsia="Times New Roman" w:hAnsi="Times New Roman" w:cs="Times New Roman"/>
          <w:sz w:val="24"/>
          <w:szCs w:val="24"/>
        </w:rPr>
        <w:t>lõigetega</w:t>
      </w:r>
      <w:r w:rsidR="7960DB4C" w:rsidRPr="00736A47">
        <w:rPr>
          <w:rFonts w:ascii="Times New Roman" w:eastAsia="Times New Roman" w:hAnsi="Times New Roman" w:cs="Times New Roman"/>
          <w:sz w:val="24"/>
          <w:szCs w:val="24"/>
        </w:rPr>
        <w:t xml:space="preserve"> 10 </w:t>
      </w:r>
      <w:r w:rsidR="1D381C2E" w:rsidRPr="00736A47">
        <w:rPr>
          <w:rFonts w:ascii="Times New Roman" w:eastAsia="Times New Roman" w:hAnsi="Times New Roman" w:cs="Times New Roman"/>
          <w:sz w:val="24"/>
          <w:szCs w:val="24"/>
        </w:rPr>
        <w:t xml:space="preserve">ja 11 </w:t>
      </w:r>
      <w:r w:rsidR="7960DB4C" w:rsidRPr="00736A47">
        <w:rPr>
          <w:rFonts w:ascii="Times New Roman" w:eastAsia="Times New Roman" w:hAnsi="Times New Roman" w:cs="Times New Roman"/>
          <w:sz w:val="24"/>
          <w:szCs w:val="24"/>
        </w:rPr>
        <w:t>järgmises sõnastuses:</w:t>
      </w:r>
    </w:p>
    <w:p w14:paraId="6693F67F" w14:textId="77777777" w:rsidR="00065096" w:rsidRPr="00736A47" w:rsidRDefault="00065096" w:rsidP="000A7F87">
      <w:pPr>
        <w:spacing w:after="0" w:line="240" w:lineRule="auto"/>
        <w:jc w:val="both"/>
        <w:rPr>
          <w:rFonts w:ascii="Times New Roman" w:eastAsia="Times New Roman" w:hAnsi="Times New Roman" w:cs="Times New Roman"/>
          <w:sz w:val="24"/>
          <w:szCs w:val="24"/>
        </w:rPr>
      </w:pPr>
    </w:p>
    <w:p w14:paraId="34783092" w14:textId="5E00FA6C" w:rsidR="0052724E" w:rsidRPr="00736A47" w:rsidRDefault="7960DB4C" w:rsidP="000A7F87">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sz w:val="24"/>
          <w:szCs w:val="24"/>
        </w:rPr>
        <w:t xml:space="preserve">„(10) Käesoleva seaduse kuni 2027. aasta </w:t>
      </w:r>
      <w:r w:rsidR="347C6FEE" w:rsidRPr="00736A47">
        <w:rPr>
          <w:rFonts w:ascii="Times New Roman" w:eastAsia="Times New Roman" w:hAnsi="Times New Roman" w:cs="Times New Roman"/>
          <w:sz w:val="24"/>
          <w:szCs w:val="24"/>
        </w:rPr>
        <w:t>31. jaanuarini</w:t>
      </w:r>
      <w:r w:rsidRPr="00736A47">
        <w:rPr>
          <w:rFonts w:ascii="Times New Roman" w:eastAsia="Times New Roman" w:hAnsi="Times New Roman" w:cs="Times New Roman"/>
          <w:sz w:val="24"/>
          <w:szCs w:val="24"/>
        </w:rPr>
        <w:t xml:space="preserve"> kehtinud redaktsiooni §-s 2 sätestatut kohaldatakse alla 18-aastasele isikule</w:t>
      </w:r>
      <w:r w:rsidR="347C6FEE" w:rsidRPr="00736A47">
        <w:rPr>
          <w:rFonts w:ascii="Times New Roman" w:eastAsia="Times New Roman" w:hAnsi="Times New Roman" w:cs="Times New Roman"/>
          <w:sz w:val="24"/>
          <w:szCs w:val="24"/>
        </w:rPr>
        <w:t>:</w:t>
      </w:r>
    </w:p>
    <w:p w14:paraId="6DC1AD18" w14:textId="2248A01C" w:rsidR="00934040" w:rsidRPr="00736A47" w:rsidRDefault="00356F33" w:rsidP="000A7F87">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sz w:val="24"/>
          <w:szCs w:val="24"/>
        </w:rPr>
        <w:t xml:space="preserve">1) </w:t>
      </w:r>
      <w:r w:rsidR="00934040" w:rsidRPr="00736A47">
        <w:rPr>
          <w:rFonts w:ascii="Times New Roman" w:eastAsia="Times New Roman" w:hAnsi="Times New Roman" w:cs="Times New Roman"/>
          <w:sz w:val="24"/>
          <w:szCs w:val="24"/>
        </w:rPr>
        <w:t>kes sai vähemalt 16-aastaseks ja esitas töövõime hindamise ja</w:t>
      </w:r>
      <w:r w:rsidR="00E75050" w:rsidRPr="00736A47">
        <w:rPr>
          <w:rFonts w:ascii="Times New Roman" w:eastAsia="Times New Roman" w:hAnsi="Times New Roman" w:cs="Times New Roman"/>
          <w:sz w:val="24"/>
          <w:szCs w:val="24"/>
        </w:rPr>
        <w:t xml:space="preserve"> </w:t>
      </w:r>
      <w:r w:rsidR="00934040" w:rsidRPr="00736A47">
        <w:rPr>
          <w:rFonts w:ascii="Times New Roman" w:eastAsia="Times New Roman" w:hAnsi="Times New Roman" w:cs="Times New Roman"/>
          <w:sz w:val="24"/>
          <w:szCs w:val="24"/>
        </w:rPr>
        <w:t xml:space="preserve">töövõimetoetuse taotluse enne 2027. aasta 1. veebruari ja kelle taotluse </w:t>
      </w:r>
      <w:del w:id="54" w:author="Inge Mehide" w:date="2024-10-30T16:11:00Z">
        <w:r w:rsidR="00934040" w:rsidRPr="00736A47" w:rsidDel="00E135F4">
          <w:rPr>
            <w:rFonts w:ascii="Times New Roman" w:eastAsia="Times New Roman" w:hAnsi="Times New Roman" w:cs="Times New Roman"/>
            <w:sz w:val="24"/>
            <w:szCs w:val="24"/>
          </w:rPr>
          <w:delText xml:space="preserve">suhtes </w:delText>
        </w:r>
      </w:del>
      <w:ins w:id="55" w:author="Inge Mehide" w:date="2024-10-30T16:11:00Z">
        <w:r w:rsidR="00E135F4" w:rsidRPr="00736A47">
          <w:rPr>
            <w:rFonts w:ascii="Times New Roman" w:eastAsia="Times New Roman" w:hAnsi="Times New Roman" w:cs="Times New Roman"/>
            <w:sz w:val="24"/>
            <w:szCs w:val="24"/>
          </w:rPr>
          <w:t xml:space="preserve">kohta </w:t>
        </w:r>
      </w:ins>
      <w:r w:rsidR="00934040" w:rsidRPr="00736A47">
        <w:rPr>
          <w:rFonts w:ascii="Times New Roman" w:eastAsia="Times New Roman" w:hAnsi="Times New Roman" w:cs="Times New Roman"/>
          <w:sz w:val="24"/>
          <w:szCs w:val="24"/>
        </w:rPr>
        <w:t xml:space="preserve">ei ole </w:t>
      </w:r>
      <w:r w:rsidR="00F13466" w:rsidRPr="00736A47">
        <w:rPr>
          <w:rFonts w:ascii="Times New Roman" w:eastAsia="Times New Roman" w:hAnsi="Times New Roman" w:cs="Times New Roman"/>
          <w:sz w:val="24"/>
          <w:szCs w:val="24"/>
        </w:rPr>
        <w:t xml:space="preserve">otsust </w:t>
      </w:r>
      <w:r w:rsidR="00934040" w:rsidRPr="00736A47">
        <w:rPr>
          <w:rFonts w:ascii="Times New Roman" w:eastAsia="Times New Roman" w:hAnsi="Times New Roman" w:cs="Times New Roman"/>
          <w:sz w:val="24"/>
          <w:szCs w:val="24"/>
        </w:rPr>
        <w:t>tehtud</w:t>
      </w:r>
      <w:r w:rsidR="00F13466" w:rsidRPr="00736A47">
        <w:rPr>
          <w:rFonts w:ascii="Times New Roman" w:eastAsia="Times New Roman" w:hAnsi="Times New Roman" w:cs="Times New Roman"/>
          <w:sz w:val="24"/>
          <w:szCs w:val="24"/>
        </w:rPr>
        <w:t>;</w:t>
      </w:r>
    </w:p>
    <w:p w14:paraId="3A51E519" w14:textId="123BE879" w:rsidR="0052724E" w:rsidRPr="00736A47" w:rsidRDefault="00934040" w:rsidP="000A7F87">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sz w:val="24"/>
          <w:szCs w:val="24"/>
        </w:rPr>
        <w:t xml:space="preserve">2) kelle enne 2027. aasta 1. veebruari tuvastatud osalise või puuduva töövõime </w:t>
      </w:r>
      <w:r w:rsidR="7F1738D9" w:rsidRPr="00736A47">
        <w:rPr>
          <w:rFonts w:ascii="Times New Roman" w:eastAsia="Times New Roman" w:hAnsi="Times New Roman" w:cs="Times New Roman"/>
          <w:sz w:val="24"/>
          <w:szCs w:val="24"/>
        </w:rPr>
        <w:t xml:space="preserve">või tööealise inimese puude raskusastme tuvastamise otsuse </w:t>
      </w:r>
      <w:r w:rsidRPr="00736A47">
        <w:rPr>
          <w:rFonts w:ascii="Times New Roman" w:eastAsia="Times New Roman" w:hAnsi="Times New Roman" w:cs="Times New Roman"/>
          <w:sz w:val="24"/>
          <w:szCs w:val="24"/>
        </w:rPr>
        <w:t>ke</w:t>
      </w:r>
      <w:r w:rsidR="002008DB" w:rsidRPr="00736A47">
        <w:rPr>
          <w:rFonts w:ascii="Times New Roman" w:eastAsia="Times New Roman" w:hAnsi="Times New Roman" w:cs="Times New Roman"/>
          <w:sz w:val="24"/>
          <w:szCs w:val="24"/>
        </w:rPr>
        <w:t>htivus</w:t>
      </w:r>
      <w:r w:rsidRPr="00736A47">
        <w:rPr>
          <w:rFonts w:ascii="Times New Roman" w:eastAsia="Times New Roman" w:hAnsi="Times New Roman" w:cs="Times New Roman"/>
          <w:sz w:val="24"/>
          <w:szCs w:val="24"/>
        </w:rPr>
        <w:t xml:space="preserve"> lõppeb pärast 2027. aasta </w:t>
      </w:r>
      <w:r w:rsidR="00ED0728" w:rsidRPr="00736A47">
        <w:rPr>
          <w:rFonts w:ascii="Times New Roman" w:eastAsia="Times New Roman" w:hAnsi="Times New Roman" w:cs="Times New Roman"/>
          <w:sz w:val="24"/>
          <w:szCs w:val="24"/>
        </w:rPr>
        <w:t>3</w:t>
      </w:r>
      <w:r w:rsidR="002C53A1" w:rsidRPr="00736A47">
        <w:rPr>
          <w:rFonts w:ascii="Times New Roman" w:eastAsia="Times New Roman" w:hAnsi="Times New Roman" w:cs="Times New Roman"/>
          <w:sz w:val="24"/>
          <w:szCs w:val="24"/>
        </w:rPr>
        <w:t xml:space="preserve">1. </w:t>
      </w:r>
      <w:r w:rsidR="00ED0728" w:rsidRPr="00736A47">
        <w:rPr>
          <w:rFonts w:ascii="Times New Roman" w:eastAsia="Times New Roman" w:hAnsi="Times New Roman" w:cs="Times New Roman"/>
          <w:sz w:val="24"/>
          <w:szCs w:val="24"/>
        </w:rPr>
        <w:t>jaan</w:t>
      </w:r>
      <w:r w:rsidR="002C53A1" w:rsidRPr="00736A47">
        <w:rPr>
          <w:rFonts w:ascii="Times New Roman" w:eastAsia="Times New Roman" w:hAnsi="Times New Roman" w:cs="Times New Roman"/>
          <w:sz w:val="24"/>
          <w:szCs w:val="24"/>
        </w:rPr>
        <w:t>uari;</w:t>
      </w:r>
    </w:p>
    <w:p w14:paraId="15E58E6E" w14:textId="1F521232" w:rsidR="437912CA" w:rsidRPr="00736A47" w:rsidRDefault="347C6FEE" w:rsidP="000A7F87">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sz w:val="24"/>
          <w:szCs w:val="24"/>
        </w:rPr>
        <w:t xml:space="preserve">3) kelle enne 2027. aasta 1. veebruari tuvastatud osalise või puuduva töövõime </w:t>
      </w:r>
      <w:r w:rsidR="7F1738D9" w:rsidRPr="00736A47">
        <w:rPr>
          <w:rFonts w:ascii="Times New Roman" w:eastAsia="Times New Roman" w:hAnsi="Times New Roman" w:cs="Times New Roman"/>
          <w:sz w:val="24"/>
          <w:szCs w:val="24"/>
        </w:rPr>
        <w:t xml:space="preserve">või tööealise inimese puude raskusastme tuvastamise otsuse </w:t>
      </w:r>
      <w:r w:rsidRPr="00736A47">
        <w:rPr>
          <w:rFonts w:ascii="Times New Roman" w:eastAsia="Times New Roman" w:hAnsi="Times New Roman" w:cs="Times New Roman"/>
          <w:sz w:val="24"/>
          <w:szCs w:val="24"/>
        </w:rPr>
        <w:t>ke</w:t>
      </w:r>
      <w:r w:rsidR="0006674B" w:rsidRPr="00736A47">
        <w:rPr>
          <w:rFonts w:ascii="Times New Roman" w:eastAsia="Times New Roman" w:hAnsi="Times New Roman" w:cs="Times New Roman"/>
          <w:sz w:val="24"/>
          <w:szCs w:val="24"/>
        </w:rPr>
        <w:t>htivus</w:t>
      </w:r>
      <w:r w:rsidRPr="00736A47">
        <w:rPr>
          <w:rFonts w:ascii="Times New Roman" w:eastAsia="Times New Roman" w:hAnsi="Times New Roman" w:cs="Times New Roman"/>
          <w:sz w:val="24"/>
          <w:szCs w:val="24"/>
        </w:rPr>
        <w:t xml:space="preserve"> on lõppenud enne 2027. aasta 1. veebruari </w:t>
      </w:r>
      <w:r w:rsidR="000E7F89" w:rsidRPr="00736A47">
        <w:rPr>
          <w:rFonts w:ascii="Times New Roman" w:eastAsia="Times New Roman" w:hAnsi="Times New Roman" w:cs="Times New Roman"/>
          <w:sz w:val="24"/>
          <w:szCs w:val="24"/>
        </w:rPr>
        <w:t>ja</w:t>
      </w:r>
      <w:r w:rsidRPr="00736A47">
        <w:rPr>
          <w:rFonts w:ascii="Times New Roman" w:eastAsia="Times New Roman" w:hAnsi="Times New Roman" w:cs="Times New Roman"/>
          <w:sz w:val="24"/>
          <w:szCs w:val="24"/>
        </w:rPr>
        <w:t xml:space="preserve"> kes on esitanud uue töövõime hindamise taotluse pärast 2027. aasta </w:t>
      </w:r>
      <w:r w:rsidR="00ED0728" w:rsidRPr="00736A47">
        <w:rPr>
          <w:rFonts w:ascii="Times New Roman" w:eastAsia="Times New Roman" w:hAnsi="Times New Roman" w:cs="Times New Roman"/>
          <w:sz w:val="24"/>
          <w:szCs w:val="24"/>
        </w:rPr>
        <w:t>3</w:t>
      </w:r>
      <w:r w:rsidR="00981E8B" w:rsidRPr="00736A47">
        <w:rPr>
          <w:rFonts w:ascii="Times New Roman" w:eastAsia="Times New Roman" w:hAnsi="Times New Roman" w:cs="Times New Roman"/>
          <w:sz w:val="24"/>
          <w:szCs w:val="24"/>
        </w:rPr>
        <w:t xml:space="preserve">1. </w:t>
      </w:r>
      <w:r w:rsidR="00ED0728" w:rsidRPr="00736A47">
        <w:rPr>
          <w:rFonts w:ascii="Times New Roman" w:eastAsia="Times New Roman" w:hAnsi="Times New Roman" w:cs="Times New Roman"/>
          <w:sz w:val="24"/>
          <w:szCs w:val="24"/>
        </w:rPr>
        <w:t>jaan</w:t>
      </w:r>
      <w:r w:rsidR="6F5E573B" w:rsidRPr="00736A47">
        <w:rPr>
          <w:rFonts w:ascii="Times New Roman" w:eastAsia="Times New Roman" w:hAnsi="Times New Roman" w:cs="Times New Roman"/>
          <w:sz w:val="24"/>
          <w:szCs w:val="24"/>
        </w:rPr>
        <w:t>uari</w:t>
      </w:r>
      <w:r w:rsidR="6DD39ACC" w:rsidRPr="00736A47">
        <w:rPr>
          <w:rFonts w:ascii="Times New Roman" w:eastAsia="Times New Roman" w:hAnsi="Times New Roman" w:cs="Times New Roman"/>
          <w:sz w:val="24"/>
          <w:szCs w:val="24"/>
        </w:rPr>
        <w:t>.</w:t>
      </w:r>
    </w:p>
    <w:p w14:paraId="6F9D73D6" w14:textId="77777777" w:rsidR="00CF79E6" w:rsidRPr="00736A47" w:rsidRDefault="00CF79E6" w:rsidP="000A7F87">
      <w:pPr>
        <w:spacing w:after="0" w:line="240" w:lineRule="auto"/>
        <w:jc w:val="both"/>
        <w:rPr>
          <w:rFonts w:ascii="Times New Roman" w:eastAsia="Times New Roman" w:hAnsi="Times New Roman" w:cs="Times New Roman"/>
          <w:sz w:val="24"/>
          <w:szCs w:val="24"/>
        </w:rPr>
      </w:pPr>
    </w:p>
    <w:p w14:paraId="6A35FC19" w14:textId="22954DA6" w:rsidR="584878FF" w:rsidRPr="00736A47" w:rsidRDefault="00FB5F62" w:rsidP="000A7F87">
      <w:pPr>
        <w:spacing w:after="0" w:line="240" w:lineRule="auto"/>
        <w:jc w:val="both"/>
        <w:rPr>
          <w:rFonts w:ascii="Times New Roman" w:eastAsia="Times New Roman" w:hAnsi="Times New Roman" w:cs="Times New Roman"/>
          <w:sz w:val="24"/>
          <w:szCs w:val="24"/>
        </w:rPr>
      </w:pPr>
      <w:r w:rsidRPr="00736A47">
        <w:rPr>
          <w:rFonts w:ascii="Times New Roman" w:eastAsia="Times New Roman" w:hAnsi="Times New Roman" w:cs="Times New Roman"/>
          <w:sz w:val="24"/>
          <w:szCs w:val="24"/>
        </w:rPr>
        <w:t>(11)</w:t>
      </w:r>
      <w:r w:rsidRPr="00736A47">
        <w:rPr>
          <w:rFonts w:ascii="Times New Roman" w:eastAsia="Times New Roman" w:hAnsi="Times New Roman" w:cs="Times New Roman"/>
          <w:b/>
          <w:bCs/>
          <w:sz w:val="24"/>
          <w:szCs w:val="24"/>
        </w:rPr>
        <w:t xml:space="preserve"> </w:t>
      </w:r>
      <w:r w:rsidRPr="00736A47">
        <w:rPr>
          <w:rFonts w:ascii="Times New Roman" w:eastAsia="Times New Roman" w:hAnsi="Times New Roman" w:cs="Times New Roman"/>
          <w:sz w:val="24"/>
          <w:szCs w:val="24"/>
        </w:rPr>
        <w:t>Kui alla 18-aastasel isikul on tuvastatud osaline või puuduv töövõime enne 2027. aasta 1. veebruari</w:t>
      </w:r>
      <w:r w:rsidR="00044B90" w:rsidRPr="00736A47">
        <w:rPr>
          <w:rFonts w:ascii="Times New Roman" w:eastAsia="Times New Roman" w:hAnsi="Times New Roman" w:cs="Times New Roman"/>
          <w:sz w:val="24"/>
          <w:szCs w:val="24"/>
        </w:rPr>
        <w:t xml:space="preserve"> </w:t>
      </w:r>
      <w:r w:rsidRPr="00736A47">
        <w:rPr>
          <w:rFonts w:ascii="Times New Roman" w:eastAsia="Times New Roman" w:hAnsi="Times New Roman" w:cs="Times New Roman"/>
          <w:sz w:val="24"/>
          <w:szCs w:val="24"/>
        </w:rPr>
        <w:t xml:space="preserve">ja </w:t>
      </w:r>
      <w:r w:rsidR="00322823" w:rsidRPr="00736A47">
        <w:rPr>
          <w:rFonts w:ascii="Times New Roman" w:eastAsia="Times New Roman" w:hAnsi="Times New Roman" w:cs="Times New Roman"/>
          <w:sz w:val="24"/>
          <w:szCs w:val="24"/>
        </w:rPr>
        <w:t>tema</w:t>
      </w:r>
      <w:r w:rsidRPr="00736A47">
        <w:rPr>
          <w:rFonts w:ascii="Times New Roman" w:eastAsia="Times New Roman" w:hAnsi="Times New Roman" w:cs="Times New Roman"/>
          <w:sz w:val="24"/>
          <w:szCs w:val="24"/>
        </w:rPr>
        <w:t xml:space="preserve"> töövõime </w:t>
      </w:r>
      <w:r w:rsidR="00D44E68" w:rsidRPr="00736A47">
        <w:rPr>
          <w:rFonts w:ascii="Times New Roman" w:eastAsia="Times New Roman" w:hAnsi="Times New Roman" w:cs="Times New Roman"/>
          <w:sz w:val="24"/>
          <w:szCs w:val="24"/>
        </w:rPr>
        <w:t xml:space="preserve">hindamise </w:t>
      </w:r>
      <w:r w:rsidR="00E108E3" w:rsidRPr="00736A47">
        <w:rPr>
          <w:rFonts w:ascii="Times New Roman" w:eastAsia="Times New Roman" w:hAnsi="Times New Roman" w:cs="Times New Roman"/>
          <w:sz w:val="24"/>
          <w:szCs w:val="24"/>
        </w:rPr>
        <w:t>otsuse kehtivus</w:t>
      </w:r>
      <w:r w:rsidRPr="00736A47">
        <w:rPr>
          <w:rFonts w:ascii="Times New Roman" w:eastAsia="Times New Roman" w:hAnsi="Times New Roman" w:cs="Times New Roman"/>
          <w:sz w:val="24"/>
          <w:szCs w:val="24"/>
        </w:rPr>
        <w:t xml:space="preserve"> lõppeb pärast 2027. aasta </w:t>
      </w:r>
      <w:r w:rsidR="006C08A7" w:rsidRPr="00736A47">
        <w:rPr>
          <w:rFonts w:ascii="Times New Roman" w:eastAsia="Times New Roman" w:hAnsi="Times New Roman" w:cs="Times New Roman"/>
          <w:sz w:val="24"/>
          <w:szCs w:val="24"/>
        </w:rPr>
        <w:t>3</w:t>
      </w:r>
      <w:r w:rsidRPr="00736A47">
        <w:rPr>
          <w:rFonts w:ascii="Times New Roman" w:eastAsia="Times New Roman" w:hAnsi="Times New Roman" w:cs="Times New Roman"/>
          <w:sz w:val="24"/>
          <w:szCs w:val="24"/>
        </w:rPr>
        <w:t xml:space="preserve">1. </w:t>
      </w:r>
      <w:r w:rsidR="006C08A7" w:rsidRPr="00736A47">
        <w:rPr>
          <w:rFonts w:ascii="Times New Roman" w:eastAsia="Times New Roman" w:hAnsi="Times New Roman" w:cs="Times New Roman"/>
          <w:sz w:val="24"/>
          <w:szCs w:val="24"/>
        </w:rPr>
        <w:t>jaan</w:t>
      </w:r>
      <w:r w:rsidR="20D81BB6" w:rsidRPr="00736A47">
        <w:rPr>
          <w:rFonts w:ascii="Times New Roman" w:eastAsia="Times New Roman" w:hAnsi="Times New Roman" w:cs="Times New Roman"/>
          <w:sz w:val="24"/>
          <w:szCs w:val="24"/>
        </w:rPr>
        <w:t>uari</w:t>
      </w:r>
      <w:r w:rsidRPr="00736A47">
        <w:rPr>
          <w:rFonts w:ascii="Times New Roman" w:eastAsia="Times New Roman" w:hAnsi="Times New Roman" w:cs="Times New Roman"/>
          <w:sz w:val="24"/>
          <w:szCs w:val="24"/>
        </w:rPr>
        <w:t xml:space="preserve">, kuid enne isiku 18-aastaseks saamist, pikendab töötukassa osalise või puuduva töövõime </w:t>
      </w:r>
      <w:r w:rsidR="52A5304F" w:rsidRPr="00736A47">
        <w:rPr>
          <w:rFonts w:ascii="Times New Roman" w:eastAsia="Times New Roman" w:hAnsi="Times New Roman" w:cs="Times New Roman"/>
          <w:sz w:val="24"/>
          <w:szCs w:val="24"/>
        </w:rPr>
        <w:t>ke</w:t>
      </w:r>
      <w:r w:rsidR="009E0B8E" w:rsidRPr="00736A47">
        <w:rPr>
          <w:rFonts w:ascii="Times New Roman" w:eastAsia="Times New Roman" w:hAnsi="Times New Roman" w:cs="Times New Roman"/>
          <w:sz w:val="24"/>
          <w:szCs w:val="24"/>
        </w:rPr>
        <w:t>st</w:t>
      </w:r>
      <w:r w:rsidR="52A5304F" w:rsidRPr="00736A47">
        <w:rPr>
          <w:rFonts w:ascii="Times New Roman" w:eastAsia="Times New Roman" w:hAnsi="Times New Roman" w:cs="Times New Roman"/>
          <w:sz w:val="24"/>
          <w:szCs w:val="24"/>
        </w:rPr>
        <w:t>ust</w:t>
      </w:r>
      <w:r w:rsidRPr="00736A47">
        <w:rPr>
          <w:rFonts w:ascii="Times New Roman" w:eastAsia="Times New Roman" w:hAnsi="Times New Roman" w:cs="Times New Roman"/>
          <w:sz w:val="24"/>
          <w:szCs w:val="24"/>
        </w:rPr>
        <w:t xml:space="preserve"> ja töövõimetoetuse maksmise perioodi kuni isiku 18-aastaseks saamiseni.“</w:t>
      </w:r>
      <w:r w:rsidR="00C83B83" w:rsidRPr="00736A47">
        <w:rPr>
          <w:rFonts w:ascii="Times New Roman" w:eastAsia="Times New Roman" w:hAnsi="Times New Roman" w:cs="Times New Roman"/>
          <w:sz w:val="24"/>
          <w:szCs w:val="24"/>
        </w:rPr>
        <w:t>.</w:t>
      </w:r>
    </w:p>
    <w:p w14:paraId="662CB5C0" w14:textId="77777777" w:rsidR="003236D5" w:rsidRPr="00736A47" w:rsidRDefault="003236D5" w:rsidP="000A7F87">
      <w:pPr>
        <w:spacing w:after="0" w:line="240" w:lineRule="auto"/>
        <w:jc w:val="both"/>
        <w:rPr>
          <w:rFonts w:ascii="Times New Roman" w:hAnsi="Times New Roman" w:cs="Times New Roman"/>
          <w:b/>
          <w:sz w:val="24"/>
          <w:szCs w:val="24"/>
        </w:rPr>
      </w:pPr>
    </w:p>
    <w:p w14:paraId="63DFC315" w14:textId="1B2264EB" w:rsidR="00601D6A" w:rsidRPr="00736A47" w:rsidRDefault="00C70FFC" w:rsidP="000A7F87">
      <w:pPr>
        <w:spacing w:after="0" w:line="240" w:lineRule="auto"/>
        <w:jc w:val="both"/>
        <w:rPr>
          <w:rFonts w:ascii="Times New Roman" w:hAnsi="Times New Roman" w:cs="Times New Roman"/>
          <w:b/>
          <w:bCs/>
          <w:sz w:val="24"/>
          <w:szCs w:val="24"/>
        </w:rPr>
      </w:pPr>
      <w:r w:rsidRPr="00736A47">
        <w:rPr>
          <w:rFonts w:ascii="Times New Roman" w:hAnsi="Times New Roman" w:cs="Times New Roman"/>
          <w:b/>
          <w:bCs/>
          <w:sz w:val="24"/>
          <w:szCs w:val="24"/>
        </w:rPr>
        <w:t xml:space="preserve">§ </w:t>
      </w:r>
      <w:r w:rsidR="007F6131" w:rsidRPr="00736A47">
        <w:rPr>
          <w:rFonts w:ascii="Times New Roman" w:hAnsi="Times New Roman" w:cs="Times New Roman"/>
          <w:b/>
          <w:bCs/>
          <w:sz w:val="24"/>
          <w:szCs w:val="24"/>
        </w:rPr>
        <w:t>8</w:t>
      </w:r>
      <w:r w:rsidRPr="00736A47">
        <w:rPr>
          <w:rFonts w:ascii="Times New Roman" w:hAnsi="Times New Roman" w:cs="Times New Roman"/>
          <w:b/>
          <w:bCs/>
          <w:sz w:val="24"/>
          <w:szCs w:val="24"/>
        </w:rPr>
        <w:t>.</w:t>
      </w:r>
      <w:r w:rsidRPr="00736A47">
        <w:rPr>
          <w:rFonts w:ascii="Times New Roman" w:hAnsi="Times New Roman" w:cs="Times New Roman"/>
          <w:b/>
          <w:sz w:val="24"/>
          <w:szCs w:val="24"/>
        </w:rPr>
        <w:t xml:space="preserve"> </w:t>
      </w:r>
      <w:r w:rsidR="00601D6A" w:rsidRPr="00736A47">
        <w:rPr>
          <w:rFonts w:ascii="Times New Roman" w:hAnsi="Times New Roman" w:cs="Times New Roman"/>
          <w:b/>
          <w:bCs/>
          <w:sz w:val="24"/>
          <w:szCs w:val="24"/>
        </w:rPr>
        <w:t>Ühistranspordiseaduse muutmine</w:t>
      </w:r>
    </w:p>
    <w:p w14:paraId="620E620A" w14:textId="77777777" w:rsidR="00A02CD5" w:rsidRPr="00736A47" w:rsidRDefault="00A02CD5" w:rsidP="000A7F87">
      <w:pPr>
        <w:spacing w:after="0" w:line="240" w:lineRule="auto"/>
        <w:jc w:val="both"/>
        <w:rPr>
          <w:rFonts w:ascii="Times New Roman" w:hAnsi="Times New Roman" w:cs="Times New Roman"/>
          <w:b/>
          <w:sz w:val="24"/>
          <w:szCs w:val="24"/>
        </w:rPr>
      </w:pPr>
    </w:p>
    <w:p w14:paraId="53870AEA" w14:textId="31CF0787" w:rsidR="00A02CD5" w:rsidRPr="00953093" w:rsidRDefault="00A02CD5" w:rsidP="000A7F87">
      <w:pPr>
        <w:spacing w:after="0" w:line="240" w:lineRule="auto"/>
        <w:jc w:val="both"/>
        <w:rPr>
          <w:rFonts w:ascii="Times New Roman" w:hAnsi="Times New Roman" w:cs="Times New Roman"/>
          <w:sz w:val="24"/>
          <w:szCs w:val="24"/>
        </w:rPr>
      </w:pPr>
      <w:r w:rsidRPr="00736A47">
        <w:rPr>
          <w:rFonts w:ascii="Times New Roman" w:hAnsi="Times New Roman" w:cs="Times New Roman"/>
          <w:sz w:val="24"/>
          <w:szCs w:val="24"/>
        </w:rPr>
        <w:t>Ühistranspordiseaduse §</w:t>
      </w:r>
      <w:r w:rsidR="00953093" w:rsidRPr="00736A47">
        <w:rPr>
          <w:rFonts w:ascii="Times New Roman" w:hAnsi="Times New Roman" w:cs="Times New Roman"/>
          <w:sz w:val="24"/>
          <w:szCs w:val="24"/>
        </w:rPr>
        <w:t>-s</w:t>
      </w:r>
      <w:r w:rsidRPr="00736A47">
        <w:rPr>
          <w:rFonts w:ascii="Times New Roman" w:hAnsi="Times New Roman" w:cs="Times New Roman"/>
          <w:sz w:val="24"/>
          <w:szCs w:val="24"/>
        </w:rPr>
        <w:t xml:space="preserve"> </w:t>
      </w:r>
      <w:r w:rsidR="00C343F6" w:rsidRPr="00736A47">
        <w:rPr>
          <w:rFonts w:ascii="Times New Roman" w:hAnsi="Times New Roman" w:cs="Times New Roman"/>
          <w:sz w:val="24"/>
          <w:szCs w:val="24"/>
        </w:rPr>
        <w:t>34</w:t>
      </w:r>
      <w:r w:rsidR="00AA0269" w:rsidRPr="00736A47">
        <w:rPr>
          <w:rFonts w:ascii="Times New Roman" w:hAnsi="Times New Roman" w:cs="Times New Roman"/>
          <w:sz w:val="24"/>
          <w:szCs w:val="24"/>
        </w:rPr>
        <w:t xml:space="preserve"> ja § 36</w:t>
      </w:r>
      <w:r w:rsidR="00953093" w:rsidRPr="00736A47">
        <w:rPr>
          <w:rFonts w:ascii="Times New Roman" w:hAnsi="Times New Roman" w:cs="Times New Roman"/>
          <w:sz w:val="24"/>
          <w:szCs w:val="24"/>
        </w:rPr>
        <w:t xml:space="preserve"> </w:t>
      </w:r>
      <w:r w:rsidRPr="00736A47">
        <w:rPr>
          <w:rFonts w:ascii="Times New Roman" w:hAnsi="Times New Roman" w:cs="Times New Roman"/>
          <w:sz w:val="24"/>
          <w:szCs w:val="24"/>
        </w:rPr>
        <w:t>lõike</w:t>
      </w:r>
      <w:r w:rsidR="00AA0269" w:rsidRPr="00736A47">
        <w:rPr>
          <w:rFonts w:ascii="Times New Roman" w:hAnsi="Times New Roman" w:cs="Times New Roman"/>
          <w:sz w:val="24"/>
          <w:szCs w:val="24"/>
        </w:rPr>
        <w:t>s</w:t>
      </w:r>
      <w:r w:rsidRPr="00736A47">
        <w:rPr>
          <w:rFonts w:ascii="Times New Roman" w:hAnsi="Times New Roman" w:cs="Times New Roman"/>
          <w:sz w:val="24"/>
          <w:szCs w:val="24"/>
        </w:rPr>
        <w:t xml:space="preserve"> </w:t>
      </w:r>
      <w:r w:rsidR="00AA0269" w:rsidRPr="00736A47">
        <w:rPr>
          <w:rFonts w:ascii="Times New Roman" w:hAnsi="Times New Roman" w:cs="Times New Roman"/>
          <w:sz w:val="24"/>
          <w:szCs w:val="24"/>
        </w:rPr>
        <w:t>1</w:t>
      </w:r>
      <w:r w:rsidRPr="00736A47">
        <w:rPr>
          <w:rFonts w:ascii="Times New Roman" w:hAnsi="Times New Roman" w:cs="Times New Roman"/>
          <w:sz w:val="24"/>
          <w:szCs w:val="24"/>
        </w:rPr>
        <w:t xml:space="preserve"> </w:t>
      </w:r>
      <w:r w:rsidR="00953093" w:rsidRPr="00736A47">
        <w:rPr>
          <w:rFonts w:ascii="Times New Roman" w:hAnsi="Times New Roman" w:cs="Times New Roman"/>
          <w:sz w:val="24"/>
          <w:szCs w:val="24"/>
        </w:rPr>
        <w:t xml:space="preserve">asendatakse </w:t>
      </w:r>
      <w:r w:rsidR="00A80A72" w:rsidRPr="00736A47">
        <w:rPr>
          <w:rFonts w:ascii="Times New Roman" w:hAnsi="Times New Roman" w:cs="Times New Roman"/>
          <w:sz w:val="24"/>
          <w:szCs w:val="24"/>
        </w:rPr>
        <w:t>tekstiosa</w:t>
      </w:r>
      <w:r w:rsidR="00953093" w:rsidRPr="00736A47">
        <w:rPr>
          <w:rFonts w:ascii="Times New Roman" w:hAnsi="Times New Roman" w:cs="Times New Roman"/>
          <w:sz w:val="24"/>
          <w:szCs w:val="24"/>
        </w:rPr>
        <w:t xml:space="preserve"> </w:t>
      </w:r>
      <w:r w:rsidR="00AA0269" w:rsidRPr="00736A47">
        <w:rPr>
          <w:rFonts w:ascii="Times New Roman" w:hAnsi="Times New Roman" w:cs="Times New Roman"/>
          <w:sz w:val="24"/>
          <w:szCs w:val="24"/>
        </w:rPr>
        <w:t xml:space="preserve">„16-aastane“ </w:t>
      </w:r>
      <w:r w:rsidR="00A80A72" w:rsidRPr="00736A47">
        <w:rPr>
          <w:rFonts w:ascii="Times New Roman" w:hAnsi="Times New Roman" w:cs="Times New Roman"/>
          <w:sz w:val="24"/>
          <w:szCs w:val="24"/>
        </w:rPr>
        <w:t>tekstiosaga</w:t>
      </w:r>
      <w:r w:rsidR="00AA0269" w:rsidRPr="00736A47">
        <w:rPr>
          <w:rFonts w:ascii="Times New Roman" w:hAnsi="Times New Roman" w:cs="Times New Roman"/>
          <w:sz w:val="24"/>
          <w:szCs w:val="24"/>
        </w:rPr>
        <w:t xml:space="preserve"> „18-aastane“ vastavas käändes.</w:t>
      </w:r>
      <w:r w:rsidR="00AA0269">
        <w:rPr>
          <w:rFonts w:ascii="Times New Roman" w:hAnsi="Times New Roman" w:cs="Times New Roman"/>
          <w:sz w:val="24"/>
          <w:szCs w:val="24"/>
        </w:rPr>
        <w:t xml:space="preserve"> </w:t>
      </w:r>
    </w:p>
    <w:p w14:paraId="6A7B0ABF" w14:textId="77777777" w:rsidR="00601D6A" w:rsidRPr="00BD5DB7" w:rsidRDefault="00601D6A" w:rsidP="000A7F87">
      <w:pPr>
        <w:spacing w:after="0" w:line="240" w:lineRule="auto"/>
        <w:jc w:val="both"/>
        <w:rPr>
          <w:rFonts w:ascii="Times New Roman" w:hAnsi="Times New Roman" w:cs="Times New Roman"/>
          <w:b/>
          <w:sz w:val="24"/>
          <w:szCs w:val="24"/>
        </w:rPr>
      </w:pPr>
    </w:p>
    <w:p w14:paraId="12554AE6" w14:textId="1186557A" w:rsidR="00C70FFC" w:rsidRPr="007C2916" w:rsidRDefault="00C70FFC" w:rsidP="007C2916">
      <w:pPr>
        <w:shd w:val="clear" w:color="auto" w:fill="FFFFFF" w:themeFill="background1"/>
        <w:spacing w:after="0" w:line="240" w:lineRule="auto"/>
        <w:jc w:val="both"/>
        <w:rPr>
          <w:rFonts w:ascii="Times New Roman" w:hAnsi="Times New Roman" w:cs="Times New Roman"/>
          <w:b/>
          <w:sz w:val="24"/>
          <w:szCs w:val="24"/>
        </w:rPr>
      </w:pPr>
      <w:bookmarkStart w:id="56" w:name="_Hlk181778226"/>
      <w:r w:rsidRPr="007C2916">
        <w:rPr>
          <w:rFonts w:ascii="Times New Roman" w:hAnsi="Times New Roman" w:cs="Times New Roman"/>
          <w:b/>
          <w:bCs/>
          <w:sz w:val="24"/>
          <w:szCs w:val="24"/>
        </w:rPr>
        <w:t xml:space="preserve">§ </w:t>
      </w:r>
      <w:r w:rsidR="007F6131" w:rsidRPr="007C2916">
        <w:rPr>
          <w:rFonts w:ascii="Times New Roman" w:hAnsi="Times New Roman" w:cs="Times New Roman"/>
          <w:b/>
          <w:bCs/>
          <w:sz w:val="24"/>
          <w:szCs w:val="24"/>
        </w:rPr>
        <w:t>9</w:t>
      </w:r>
      <w:r w:rsidRPr="007C2916">
        <w:rPr>
          <w:rFonts w:ascii="Times New Roman" w:hAnsi="Times New Roman" w:cs="Times New Roman"/>
          <w:b/>
          <w:bCs/>
          <w:sz w:val="24"/>
          <w:szCs w:val="24"/>
        </w:rPr>
        <w:t xml:space="preserve">. </w:t>
      </w:r>
      <w:r w:rsidRPr="007C2916">
        <w:rPr>
          <w:rFonts w:ascii="Times New Roman" w:hAnsi="Times New Roman" w:cs="Times New Roman"/>
          <w:b/>
          <w:sz w:val="24"/>
          <w:szCs w:val="24"/>
        </w:rPr>
        <w:t>Seaduse jõustumine</w:t>
      </w:r>
    </w:p>
    <w:p w14:paraId="750E9242" w14:textId="06EE5434" w:rsidR="00C83796" w:rsidRPr="007C2916" w:rsidRDefault="00C83796" w:rsidP="007C2916">
      <w:pPr>
        <w:shd w:val="clear" w:color="auto" w:fill="FFFFFF" w:themeFill="background1"/>
        <w:spacing w:after="0" w:line="240" w:lineRule="auto"/>
        <w:jc w:val="both"/>
        <w:rPr>
          <w:rFonts w:ascii="Times New Roman" w:hAnsi="Times New Roman" w:cs="Times New Roman"/>
          <w:sz w:val="24"/>
          <w:szCs w:val="24"/>
        </w:rPr>
      </w:pPr>
    </w:p>
    <w:p w14:paraId="0D4384F8" w14:textId="3D69208F" w:rsidR="008D04C2" w:rsidRPr="007C2916" w:rsidRDefault="00C83796" w:rsidP="007C2916">
      <w:pPr>
        <w:shd w:val="clear" w:color="auto" w:fill="FFFFFF" w:themeFill="background1"/>
        <w:spacing w:after="0" w:line="240" w:lineRule="auto"/>
        <w:jc w:val="both"/>
        <w:rPr>
          <w:rFonts w:ascii="Times New Roman" w:hAnsi="Times New Roman" w:cs="Times New Roman"/>
          <w:sz w:val="24"/>
          <w:szCs w:val="24"/>
        </w:rPr>
      </w:pPr>
      <w:r w:rsidRPr="007C2916">
        <w:rPr>
          <w:rFonts w:ascii="Times New Roman" w:hAnsi="Times New Roman" w:cs="Times New Roman"/>
          <w:sz w:val="24"/>
          <w:szCs w:val="24"/>
        </w:rPr>
        <w:t>(</w:t>
      </w:r>
      <w:r w:rsidR="00457424" w:rsidRPr="007C2916">
        <w:rPr>
          <w:rFonts w:ascii="Times New Roman" w:hAnsi="Times New Roman" w:cs="Times New Roman"/>
          <w:sz w:val="24"/>
          <w:szCs w:val="24"/>
        </w:rPr>
        <w:t>1</w:t>
      </w:r>
      <w:r w:rsidRPr="007C2916">
        <w:rPr>
          <w:rFonts w:ascii="Times New Roman" w:hAnsi="Times New Roman" w:cs="Times New Roman"/>
          <w:sz w:val="24"/>
          <w:szCs w:val="24"/>
        </w:rPr>
        <w:t xml:space="preserve">) </w:t>
      </w:r>
      <w:r w:rsidR="00DD6D20" w:rsidRPr="007C2916">
        <w:rPr>
          <w:rFonts w:ascii="Times New Roman" w:hAnsi="Times New Roman" w:cs="Times New Roman"/>
          <w:sz w:val="24"/>
          <w:szCs w:val="24"/>
        </w:rPr>
        <w:t xml:space="preserve">Käesoleva seaduse </w:t>
      </w:r>
      <w:r w:rsidR="008D04C2" w:rsidRPr="007C2916">
        <w:rPr>
          <w:rFonts w:ascii="Times New Roman" w:hAnsi="Times New Roman" w:cs="Times New Roman"/>
          <w:sz w:val="24"/>
          <w:szCs w:val="24"/>
        </w:rPr>
        <w:t xml:space="preserve">§ 4 punkt 11 </w:t>
      </w:r>
      <w:r w:rsidR="00DD6D20" w:rsidRPr="007C2916">
        <w:rPr>
          <w:rFonts w:ascii="Times New Roman" w:hAnsi="Times New Roman" w:cs="Times New Roman"/>
          <w:sz w:val="24"/>
          <w:szCs w:val="24"/>
        </w:rPr>
        <w:t xml:space="preserve">jõustub </w:t>
      </w:r>
      <w:r w:rsidR="00AC5A19" w:rsidRPr="007C2916">
        <w:rPr>
          <w:rFonts w:ascii="Times New Roman" w:hAnsi="Times New Roman" w:cs="Times New Roman"/>
          <w:sz w:val="24"/>
          <w:szCs w:val="24"/>
        </w:rPr>
        <w:t xml:space="preserve">2025. </w:t>
      </w:r>
      <w:r w:rsidR="002611B0" w:rsidRPr="007C2916">
        <w:rPr>
          <w:rFonts w:ascii="Times New Roman" w:hAnsi="Times New Roman" w:cs="Times New Roman"/>
          <w:sz w:val="24"/>
          <w:szCs w:val="24"/>
        </w:rPr>
        <w:t xml:space="preserve">aasta 1. </w:t>
      </w:r>
      <w:r w:rsidR="003A2A87" w:rsidRPr="007C2916">
        <w:rPr>
          <w:rFonts w:ascii="Times New Roman" w:hAnsi="Times New Roman" w:cs="Times New Roman"/>
          <w:sz w:val="24"/>
          <w:szCs w:val="24"/>
        </w:rPr>
        <w:t>juulil</w:t>
      </w:r>
      <w:r w:rsidR="002611B0" w:rsidRPr="007C2916">
        <w:rPr>
          <w:rFonts w:ascii="Times New Roman" w:hAnsi="Times New Roman" w:cs="Times New Roman"/>
          <w:sz w:val="24"/>
          <w:szCs w:val="24"/>
        </w:rPr>
        <w:t>.</w:t>
      </w:r>
      <w:r w:rsidR="00AC5A19" w:rsidRPr="007C2916">
        <w:rPr>
          <w:rFonts w:ascii="Times New Roman" w:hAnsi="Times New Roman" w:cs="Times New Roman"/>
          <w:sz w:val="24"/>
          <w:szCs w:val="24"/>
        </w:rPr>
        <w:t xml:space="preserve"> </w:t>
      </w:r>
    </w:p>
    <w:p w14:paraId="27EBA3E4" w14:textId="77777777" w:rsidR="008D04C2" w:rsidRPr="007C2916" w:rsidRDefault="008D04C2" w:rsidP="007C2916">
      <w:pPr>
        <w:shd w:val="clear" w:color="auto" w:fill="FFFFFF" w:themeFill="background1"/>
        <w:spacing w:after="0" w:line="240" w:lineRule="auto"/>
        <w:jc w:val="both"/>
        <w:rPr>
          <w:rFonts w:ascii="Times New Roman" w:hAnsi="Times New Roman" w:cs="Times New Roman"/>
          <w:sz w:val="24"/>
          <w:szCs w:val="24"/>
        </w:rPr>
      </w:pPr>
    </w:p>
    <w:p w14:paraId="4E19E268" w14:textId="23667EAB" w:rsidR="00501EA0" w:rsidRDefault="008D04C2" w:rsidP="007C2916">
      <w:pPr>
        <w:shd w:val="clear" w:color="auto" w:fill="FFFFFF" w:themeFill="background1"/>
        <w:spacing w:after="0" w:line="240" w:lineRule="auto"/>
        <w:jc w:val="both"/>
        <w:rPr>
          <w:rFonts w:ascii="Times New Roman" w:hAnsi="Times New Roman" w:cs="Times New Roman"/>
          <w:sz w:val="24"/>
          <w:szCs w:val="24"/>
        </w:rPr>
      </w:pPr>
      <w:r w:rsidRPr="007C2916">
        <w:rPr>
          <w:rFonts w:ascii="Times New Roman" w:hAnsi="Times New Roman" w:cs="Times New Roman"/>
          <w:sz w:val="24"/>
          <w:szCs w:val="24"/>
        </w:rPr>
        <w:t xml:space="preserve">(2) </w:t>
      </w:r>
      <w:r w:rsidR="00501EA0" w:rsidRPr="007C2916">
        <w:rPr>
          <w:rFonts w:ascii="Times New Roman" w:hAnsi="Times New Roman" w:cs="Times New Roman"/>
          <w:sz w:val="24"/>
          <w:szCs w:val="24"/>
        </w:rPr>
        <w:t>Käesoleva seaduse § 1 punkt</w:t>
      </w:r>
      <w:r w:rsidR="210C1495" w:rsidRPr="007C2916">
        <w:rPr>
          <w:rFonts w:ascii="Times New Roman" w:hAnsi="Times New Roman" w:cs="Times New Roman"/>
          <w:sz w:val="24"/>
          <w:szCs w:val="24"/>
        </w:rPr>
        <w:t>id</w:t>
      </w:r>
      <w:r w:rsidR="00501EA0" w:rsidRPr="007C2916">
        <w:rPr>
          <w:rFonts w:ascii="Times New Roman" w:hAnsi="Times New Roman" w:cs="Times New Roman"/>
          <w:sz w:val="24"/>
          <w:szCs w:val="24"/>
        </w:rPr>
        <w:t xml:space="preserve"> </w:t>
      </w:r>
      <w:r w:rsidR="00BD7AE0" w:rsidRPr="007C2916">
        <w:rPr>
          <w:rFonts w:ascii="Times New Roman" w:hAnsi="Times New Roman" w:cs="Times New Roman"/>
          <w:sz w:val="24"/>
          <w:szCs w:val="24"/>
        </w:rPr>
        <w:t>1</w:t>
      </w:r>
      <w:r w:rsidR="00A05CF8" w:rsidRPr="007C2916">
        <w:rPr>
          <w:rFonts w:ascii="Times New Roman" w:hAnsi="Times New Roman" w:cs="Times New Roman"/>
          <w:sz w:val="24"/>
          <w:szCs w:val="24"/>
        </w:rPr>
        <w:t xml:space="preserve"> ja </w:t>
      </w:r>
      <w:r w:rsidR="00B32150" w:rsidRPr="007C2916">
        <w:rPr>
          <w:rFonts w:ascii="Times New Roman" w:hAnsi="Times New Roman" w:cs="Times New Roman"/>
          <w:sz w:val="24"/>
          <w:szCs w:val="24"/>
        </w:rPr>
        <w:t>4</w:t>
      </w:r>
      <w:r w:rsidR="00A773DF" w:rsidRPr="007C2916">
        <w:rPr>
          <w:rFonts w:ascii="Times New Roman" w:hAnsi="Times New Roman" w:cs="Times New Roman"/>
          <w:sz w:val="24"/>
          <w:szCs w:val="24"/>
        </w:rPr>
        <w:t>,</w:t>
      </w:r>
      <w:r w:rsidR="009F7C2F" w:rsidRPr="007C2916">
        <w:rPr>
          <w:rFonts w:ascii="Times New Roman" w:hAnsi="Times New Roman" w:cs="Times New Roman"/>
          <w:sz w:val="24"/>
          <w:szCs w:val="24"/>
        </w:rPr>
        <w:t xml:space="preserve"> </w:t>
      </w:r>
      <w:r w:rsidR="007735CB" w:rsidRPr="007C2916">
        <w:rPr>
          <w:rFonts w:ascii="Times New Roman" w:hAnsi="Times New Roman" w:cs="Times New Roman"/>
          <w:sz w:val="24"/>
          <w:szCs w:val="24"/>
        </w:rPr>
        <w:t>§</w:t>
      </w:r>
      <w:r w:rsidR="008501DF" w:rsidRPr="007C2916">
        <w:rPr>
          <w:rFonts w:ascii="Times New Roman" w:hAnsi="Times New Roman" w:cs="Times New Roman"/>
          <w:sz w:val="24"/>
          <w:szCs w:val="24"/>
        </w:rPr>
        <w:t>-d</w:t>
      </w:r>
      <w:r w:rsidR="007735CB" w:rsidRPr="007C2916">
        <w:rPr>
          <w:rFonts w:ascii="Times New Roman" w:hAnsi="Times New Roman" w:cs="Times New Roman"/>
          <w:sz w:val="24"/>
          <w:szCs w:val="24"/>
        </w:rPr>
        <w:t xml:space="preserve"> 2</w:t>
      </w:r>
      <w:r w:rsidR="008501DF" w:rsidRPr="007C2916">
        <w:rPr>
          <w:rFonts w:ascii="Times New Roman" w:hAnsi="Times New Roman" w:cs="Times New Roman"/>
          <w:sz w:val="24"/>
          <w:szCs w:val="24"/>
        </w:rPr>
        <w:t xml:space="preserve"> ja</w:t>
      </w:r>
      <w:r w:rsidR="009F7C2F" w:rsidRPr="007C2916">
        <w:rPr>
          <w:rFonts w:ascii="Times New Roman" w:hAnsi="Times New Roman" w:cs="Times New Roman"/>
          <w:sz w:val="24"/>
          <w:szCs w:val="24"/>
        </w:rPr>
        <w:t xml:space="preserve"> 3,</w:t>
      </w:r>
      <w:r w:rsidR="00A773DF" w:rsidRPr="007C2916">
        <w:rPr>
          <w:rFonts w:ascii="Times New Roman" w:hAnsi="Times New Roman" w:cs="Times New Roman"/>
          <w:sz w:val="24"/>
          <w:szCs w:val="24"/>
        </w:rPr>
        <w:t xml:space="preserve"> § </w:t>
      </w:r>
      <w:r w:rsidR="002051A3" w:rsidRPr="007C2916">
        <w:rPr>
          <w:rFonts w:ascii="Times New Roman" w:hAnsi="Times New Roman" w:cs="Times New Roman"/>
          <w:sz w:val="24"/>
          <w:szCs w:val="24"/>
        </w:rPr>
        <w:t>4</w:t>
      </w:r>
      <w:r w:rsidR="00442FAA" w:rsidRPr="007C2916">
        <w:rPr>
          <w:rFonts w:ascii="Times New Roman" w:hAnsi="Times New Roman" w:cs="Times New Roman"/>
          <w:sz w:val="24"/>
          <w:szCs w:val="24"/>
        </w:rPr>
        <w:t xml:space="preserve"> </w:t>
      </w:r>
      <w:r w:rsidR="00A773DF" w:rsidRPr="007C2916">
        <w:rPr>
          <w:rFonts w:ascii="Times New Roman" w:hAnsi="Times New Roman" w:cs="Times New Roman"/>
          <w:sz w:val="24"/>
          <w:szCs w:val="24"/>
        </w:rPr>
        <w:t>punkt</w:t>
      </w:r>
      <w:r w:rsidR="663F7586" w:rsidRPr="007C2916">
        <w:rPr>
          <w:rFonts w:ascii="Times New Roman" w:hAnsi="Times New Roman" w:cs="Times New Roman"/>
          <w:sz w:val="24"/>
          <w:szCs w:val="24"/>
        </w:rPr>
        <w:t>id</w:t>
      </w:r>
      <w:r w:rsidR="00A773DF" w:rsidRPr="007C2916">
        <w:rPr>
          <w:rFonts w:ascii="Times New Roman" w:hAnsi="Times New Roman" w:cs="Times New Roman"/>
          <w:sz w:val="24"/>
          <w:szCs w:val="24"/>
        </w:rPr>
        <w:t xml:space="preserve"> </w:t>
      </w:r>
      <w:r w:rsidR="004E1EE4" w:rsidRPr="007C2916">
        <w:rPr>
          <w:rFonts w:ascii="Times New Roman" w:hAnsi="Times New Roman" w:cs="Times New Roman"/>
          <w:sz w:val="24"/>
          <w:szCs w:val="24"/>
        </w:rPr>
        <w:t>5</w:t>
      </w:r>
      <w:r w:rsidR="00143A1D" w:rsidRPr="007C2916">
        <w:rPr>
          <w:rFonts w:ascii="Times New Roman" w:hAnsi="Times New Roman" w:cs="Times New Roman"/>
          <w:sz w:val="24"/>
          <w:szCs w:val="24"/>
        </w:rPr>
        <w:t xml:space="preserve">, </w:t>
      </w:r>
      <w:r w:rsidR="0062723B" w:rsidRPr="007C2916">
        <w:rPr>
          <w:rFonts w:ascii="Times New Roman" w:hAnsi="Times New Roman" w:cs="Times New Roman"/>
          <w:sz w:val="24"/>
          <w:szCs w:val="24"/>
        </w:rPr>
        <w:t>8</w:t>
      </w:r>
      <w:r w:rsidR="00C60121" w:rsidRPr="007C2916">
        <w:rPr>
          <w:rFonts w:ascii="Times New Roman" w:hAnsi="Times New Roman" w:cs="Times New Roman"/>
          <w:sz w:val="24"/>
          <w:szCs w:val="24"/>
        </w:rPr>
        <w:t>, 13 ja 17</w:t>
      </w:r>
      <w:r w:rsidR="663F7586" w:rsidRPr="007C2916">
        <w:rPr>
          <w:rFonts w:ascii="Times New Roman" w:hAnsi="Times New Roman" w:cs="Times New Roman"/>
          <w:sz w:val="24"/>
          <w:szCs w:val="24"/>
        </w:rPr>
        <w:t xml:space="preserve">, </w:t>
      </w:r>
      <w:r w:rsidR="663F7586" w:rsidRPr="007C2916">
        <w:rPr>
          <w:rFonts w:ascii="Times New Roman" w:eastAsia="Times New Roman" w:hAnsi="Times New Roman" w:cs="Times New Roman"/>
          <w:sz w:val="24"/>
          <w:szCs w:val="24"/>
        </w:rPr>
        <w:t xml:space="preserve">§ </w:t>
      </w:r>
      <w:r w:rsidR="00335E59" w:rsidRPr="007C2916">
        <w:rPr>
          <w:rFonts w:ascii="Times New Roman" w:eastAsia="Times New Roman" w:hAnsi="Times New Roman" w:cs="Times New Roman"/>
          <w:sz w:val="24"/>
          <w:szCs w:val="24"/>
        </w:rPr>
        <w:t>7</w:t>
      </w:r>
      <w:r w:rsidR="663F7586" w:rsidRPr="007C2916">
        <w:rPr>
          <w:rFonts w:ascii="Times New Roman" w:eastAsia="Times New Roman" w:hAnsi="Times New Roman" w:cs="Times New Roman"/>
          <w:sz w:val="24"/>
          <w:szCs w:val="24"/>
        </w:rPr>
        <w:t xml:space="preserve"> punktid 1 ja </w:t>
      </w:r>
      <w:r w:rsidR="00E54596" w:rsidRPr="007C2916">
        <w:rPr>
          <w:rFonts w:ascii="Times New Roman" w:eastAsia="Times New Roman" w:hAnsi="Times New Roman" w:cs="Times New Roman"/>
          <w:sz w:val="24"/>
          <w:szCs w:val="24"/>
        </w:rPr>
        <w:t>4</w:t>
      </w:r>
      <w:r w:rsidR="008C0F28" w:rsidRPr="007C2916">
        <w:rPr>
          <w:rFonts w:ascii="Times New Roman" w:eastAsia="Times New Roman" w:hAnsi="Times New Roman" w:cs="Times New Roman"/>
          <w:sz w:val="24"/>
          <w:szCs w:val="24"/>
        </w:rPr>
        <w:t xml:space="preserve"> ning </w:t>
      </w:r>
      <w:r w:rsidR="000D3813" w:rsidRPr="007C2916">
        <w:rPr>
          <w:rFonts w:ascii="Times New Roman" w:hAnsi="Times New Roman" w:cs="Times New Roman"/>
          <w:sz w:val="24"/>
          <w:szCs w:val="24"/>
        </w:rPr>
        <w:t xml:space="preserve">§ </w:t>
      </w:r>
      <w:r w:rsidR="00E54596" w:rsidRPr="007C2916">
        <w:rPr>
          <w:rFonts w:ascii="Times New Roman" w:hAnsi="Times New Roman" w:cs="Times New Roman"/>
          <w:sz w:val="24"/>
          <w:szCs w:val="24"/>
        </w:rPr>
        <w:t>8</w:t>
      </w:r>
      <w:r w:rsidR="000D3813" w:rsidRPr="007C2916">
        <w:rPr>
          <w:rFonts w:ascii="Times New Roman" w:hAnsi="Times New Roman" w:cs="Times New Roman"/>
          <w:sz w:val="24"/>
          <w:szCs w:val="24"/>
        </w:rPr>
        <w:t xml:space="preserve"> </w:t>
      </w:r>
      <w:r w:rsidR="00754A7E" w:rsidRPr="007C2916">
        <w:rPr>
          <w:rFonts w:ascii="Times New Roman" w:hAnsi="Times New Roman" w:cs="Times New Roman"/>
          <w:sz w:val="24"/>
          <w:szCs w:val="24"/>
        </w:rPr>
        <w:t>jõustu</w:t>
      </w:r>
      <w:r w:rsidR="663F7586" w:rsidRPr="007C2916">
        <w:rPr>
          <w:rFonts w:ascii="Times New Roman" w:hAnsi="Times New Roman" w:cs="Times New Roman"/>
          <w:sz w:val="24"/>
          <w:szCs w:val="24"/>
        </w:rPr>
        <w:t>vad</w:t>
      </w:r>
      <w:r w:rsidR="00754A7E" w:rsidRPr="007C2916">
        <w:rPr>
          <w:rFonts w:ascii="Times New Roman" w:hAnsi="Times New Roman" w:cs="Times New Roman"/>
          <w:sz w:val="24"/>
          <w:szCs w:val="24"/>
        </w:rPr>
        <w:t xml:space="preserve"> </w:t>
      </w:r>
      <w:r w:rsidR="00E54789" w:rsidRPr="007C2916">
        <w:rPr>
          <w:rFonts w:ascii="Times New Roman" w:hAnsi="Times New Roman" w:cs="Times New Roman"/>
          <w:sz w:val="24"/>
          <w:szCs w:val="24"/>
        </w:rPr>
        <w:t>2027. aasta 1. veebruaril.</w:t>
      </w:r>
    </w:p>
    <w:bookmarkEnd w:id="56"/>
    <w:p w14:paraId="1EBEA1E3" w14:textId="77777777" w:rsidR="00C70FFC" w:rsidRDefault="00C70FFC" w:rsidP="000A7F87">
      <w:pPr>
        <w:spacing w:after="0" w:line="240" w:lineRule="auto"/>
        <w:jc w:val="both"/>
        <w:rPr>
          <w:rFonts w:ascii="Times New Roman" w:hAnsi="Times New Roman" w:cs="Times New Roman"/>
          <w:sz w:val="24"/>
          <w:szCs w:val="24"/>
        </w:rPr>
      </w:pPr>
    </w:p>
    <w:p w14:paraId="1377426A" w14:textId="77777777" w:rsidR="00F42C63" w:rsidRDefault="00F42C63" w:rsidP="000A7F87">
      <w:pPr>
        <w:spacing w:after="0" w:line="240" w:lineRule="auto"/>
        <w:jc w:val="both"/>
        <w:rPr>
          <w:rFonts w:ascii="Times New Roman" w:hAnsi="Times New Roman" w:cs="Times New Roman"/>
          <w:sz w:val="24"/>
          <w:szCs w:val="24"/>
        </w:rPr>
      </w:pPr>
    </w:p>
    <w:p w14:paraId="2DDA06F3" w14:textId="77777777" w:rsidR="00F42C63" w:rsidRDefault="00F42C63" w:rsidP="000A7F87">
      <w:pPr>
        <w:spacing w:after="0" w:line="240" w:lineRule="auto"/>
        <w:jc w:val="both"/>
        <w:rPr>
          <w:rFonts w:ascii="Times New Roman" w:hAnsi="Times New Roman" w:cs="Times New Roman"/>
          <w:sz w:val="24"/>
          <w:szCs w:val="24"/>
        </w:rPr>
      </w:pPr>
    </w:p>
    <w:p w14:paraId="47D6E207" w14:textId="47C93BF0" w:rsidR="0007014C" w:rsidRPr="0007014C" w:rsidRDefault="0007014C" w:rsidP="000A7F87">
      <w:pPr>
        <w:spacing w:after="0" w:line="240" w:lineRule="auto"/>
        <w:jc w:val="both"/>
        <w:rPr>
          <w:rFonts w:ascii="Times New Roman" w:hAnsi="Times New Roman" w:cs="Times New Roman"/>
          <w:sz w:val="24"/>
          <w:szCs w:val="24"/>
        </w:rPr>
      </w:pPr>
      <w:bookmarkStart w:id="57" w:name="_Hlk66788165"/>
      <w:r w:rsidRPr="0007014C">
        <w:rPr>
          <w:rFonts w:ascii="Times New Roman" w:hAnsi="Times New Roman" w:cs="Times New Roman"/>
          <w:sz w:val="24"/>
          <w:szCs w:val="24"/>
        </w:rPr>
        <w:t xml:space="preserve">Lauri </w:t>
      </w:r>
      <w:proofErr w:type="spellStart"/>
      <w:r w:rsidRPr="0007014C">
        <w:rPr>
          <w:rFonts w:ascii="Times New Roman" w:hAnsi="Times New Roman" w:cs="Times New Roman"/>
          <w:sz w:val="24"/>
          <w:szCs w:val="24"/>
        </w:rPr>
        <w:t>Hussar</w:t>
      </w:r>
      <w:proofErr w:type="spellEnd"/>
    </w:p>
    <w:p w14:paraId="19AA0B53" w14:textId="77777777" w:rsidR="0007014C" w:rsidRPr="0007014C" w:rsidRDefault="0007014C" w:rsidP="000A7F87">
      <w:pP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Riigikogu esimees</w:t>
      </w:r>
    </w:p>
    <w:p w14:paraId="2B812E65" w14:textId="77777777" w:rsidR="0007014C" w:rsidRPr="0007014C" w:rsidRDefault="0007014C" w:rsidP="000A7F87">
      <w:pPr>
        <w:spacing w:after="0" w:line="240" w:lineRule="auto"/>
        <w:jc w:val="both"/>
        <w:rPr>
          <w:rFonts w:ascii="Times New Roman" w:hAnsi="Times New Roman" w:cs="Times New Roman"/>
          <w:sz w:val="24"/>
          <w:szCs w:val="24"/>
        </w:rPr>
      </w:pPr>
    </w:p>
    <w:p w14:paraId="15DD97DC" w14:textId="77777777" w:rsidR="0007014C" w:rsidRPr="0007014C" w:rsidRDefault="0007014C" w:rsidP="000A7F87">
      <w:pP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Tallinn,</w:t>
      </w:r>
      <w:r w:rsidRPr="0007014C">
        <w:rPr>
          <w:rFonts w:ascii="Times New Roman" w:hAnsi="Times New Roman" w:cs="Times New Roman"/>
          <w:sz w:val="24"/>
          <w:szCs w:val="24"/>
        </w:rPr>
        <w:tab/>
      </w:r>
      <w:r w:rsidRPr="0007014C">
        <w:rPr>
          <w:rFonts w:ascii="Times New Roman" w:hAnsi="Times New Roman" w:cs="Times New Roman"/>
          <w:sz w:val="24"/>
          <w:szCs w:val="24"/>
        </w:rPr>
        <w:tab/>
        <w:t>2024</w:t>
      </w:r>
      <w:commentRangeStart w:id="58"/>
      <w:del w:id="59" w:author="Inge Mehide" w:date="2024-10-30T16:14:00Z">
        <w:r w:rsidRPr="0007014C" w:rsidDel="00E135F4">
          <w:rPr>
            <w:rFonts w:ascii="Times New Roman" w:hAnsi="Times New Roman" w:cs="Times New Roman"/>
            <w:sz w:val="24"/>
            <w:szCs w:val="24"/>
          </w:rPr>
          <w:delText>. a.</w:delText>
        </w:r>
      </w:del>
      <w:commentRangeEnd w:id="58"/>
      <w:r w:rsidR="00067C5E">
        <w:rPr>
          <w:rStyle w:val="Kommentaariviide"/>
        </w:rPr>
        <w:commentReference w:id="58"/>
      </w:r>
    </w:p>
    <w:p w14:paraId="71178B1E" w14:textId="77777777" w:rsidR="0007014C" w:rsidRPr="0007014C" w:rsidRDefault="0007014C" w:rsidP="000A7F87">
      <w:pPr>
        <w:spacing w:after="0" w:line="240" w:lineRule="auto"/>
        <w:jc w:val="both"/>
        <w:rPr>
          <w:rFonts w:ascii="Times New Roman" w:hAnsi="Times New Roman" w:cs="Times New Roman"/>
          <w:sz w:val="24"/>
          <w:szCs w:val="24"/>
        </w:rPr>
      </w:pPr>
    </w:p>
    <w:bookmarkEnd w:id="57"/>
    <w:p w14:paraId="2F40E095" w14:textId="4BBCD0B3" w:rsidR="0007014C" w:rsidRPr="0007014C" w:rsidRDefault="0007014C" w:rsidP="000A7F87">
      <w:pPr>
        <w:pBdr>
          <w:top w:val="single" w:sz="4" w:space="1" w:color="auto"/>
        </w:pBd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Algatab Vabariigi Valitsus</w:t>
      </w:r>
      <w:r w:rsidR="0091520F">
        <w:rPr>
          <w:rFonts w:ascii="Times New Roman" w:hAnsi="Times New Roman" w:cs="Times New Roman"/>
          <w:sz w:val="24"/>
          <w:szCs w:val="24"/>
        </w:rPr>
        <w:tab/>
      </w:r>
      <w:r w:rsidR="0091520F">
        <w:rPr>
          <w:rFonts w:ascii="Times New Roman" w:hAnsi="Times New Roman" w:cs="Times New Roman"/>
          <w:sz w:val="24"/>
          <w:szCs w:val="24"/>
        </w:rPr>
        <w:tab/>
      </w:r>
      <w:r w:rsidR="0091520F">
        <w:rPr>
          <w:rFonts w:ascii="Times New Roman" w:hAnsi="Times New Roman" w:cs="Times New Roman"/>
          <w:sz w:val="24"/>
          <w:szCs w:val="24"/>
        </w:rPr>
        <w:tab/>
      </w:r>
      <w:r w:rsidRPr="0007014C">
        <w:rPr>
          <w:rFonts w:ascii="Times New Roman" w:hAnsi="Times New Roman" w:cs="Times New Roman"/>
          <w:sz w:val="24"/>
          <w:szCs w:val="24"/>
        </w:rPr>
        <w:t>2024</w:t>
      </w:r>
      <w:del w:id="60" w:author="Inge Mehide" w:date="2024-10-30T16:14:00Z">
        <w:r w:rsidRPr="0007014C" w:rsidDel="00E135F4">
          <w:rPr>
            <w:rFonts w:ascii="Times New Roman" w:hAnsi="Times New Roman" w:cs="Times New Roman"/>
            <w:sz w:val="24"/>
            <w:szCs w:val="24"/>
          </w:rPr>
          <w:delText>. a.</w:delText>
        </w:r>
      </w:del>
    </w:p>
    <w:p w14:paraId="72C644F0" w14:textId="77777777" w:rsidR="00C70FFC" w:rsidRDefault="00C70FFC" w:rsidP="000A7F87">
      <w:pPr>
        <w:spacing w:after="0" w:line="240" w:lineRule="auto"/>
        <w:jc w:val="both"/>
        <w:rPr>
          <w:rFonts w:ascii="Times New Roman" w:hAnsi="Times New Roman" w:cs="Times New Roman"/>
          <w:sz w:val="24"/>
          <w:szCs w:val="24"/>
        </w:rPr>
      </w:pPr>
    </w:p>
    <w:sectPr w:rsidR="00C70FFC" w:rsidSect="0030013B">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11-06T09:31:00Z" w:initials="MK">
    <w:p w14:paraId="44E204FF" w14:textId="77777777" w:rsidR="00400F4A" w:rsidRDefault="00400F4A" w:rsidP="00400F4A">
      <w:pPr>
        <w:pStyle w:val="Kommentaaritekst"/>
      </w:pPr>
      <w:r>
        <w:rPr>
          <w:rStyle w:val="Kommentaariviide"/>
        </w:rPr>
        <w:annotationRef/>
      </w:r>
      <w:r>
        <w:t>Korduse vältimiseks palume sõnastada see osa sättest järgmiselt:</w:t>
      </w:r>
    </w:p>
    <w:p w14:paraId="1B209F0C" w14:textId="77777777" w:rsidR="00400F4A" w:rsidRDefault="00400F4A" w:rsidP="00400F4A">
      <w:pPr>
        <w:pStyle w:val="Kommentaaritekst"/>
      </w:pPr>
      <w:r>
        <w:t>"1) paragrahvi 2 lõigetes 1.1 ja 2.1, …";</w:t>
      </w:r>
    </w:p>
  </w:comment>
  <w:comment w:id="2" w:author="Inge Mehide" w:date="2024-10-30T11:57:00Z" w:initials="IM">
    <w:p w14:paraId="6B8851C3" w14:textId="0215AFBC" w:rsidR="00AD5067" w:rsidRDefault="00D377D8" w:rsidP="00AD5067">
      <w:pPr>
        <w:pStyle w:val="Kommentaaritekst"/>
      </w:pPr>
      <w:r>
        <w:rPr>
          <w:rStyle w:val="Kommentaariviide"/>
        </w:rPr>
        <w:annotationRef/>
      </w:r>
      <w:r w:rsidR="00AD5067">
        <w:t>Loogilisemana kõlab siin, et kohaldatakse millegi käigus kellele (või kelle suhtes)</w:t>
      </w:r>
    </w:p>
  </w:comment>
  <w:comment w:id="18" w:author="Inge Mehide" w:date="2024-10-30T12:13:00Z" w:initials="IM">
    <w:p w14:paraId="33C05798" w14:textId="05793ADC" w:rsidR="00D15497" w:rsidRDefault="00675849" w:rsidP="00D15497">
      <w:pPr>
        <w:pStyle w:val="Kommentaaritekst"/>
      </w:pPr>
      <w:r>
        <w:rPr>
          <w:rStyle w:val="Kommentaariviide"/>
        </w:rPr>
        <w:annotationRef/>
      </w:r>
      <w:r w:rsidR="00D15497">
        <w:t>Tarbimisväärtus kaob mitte esmakordse kasutuselevõtu lõppemisel, vaid kehtestatud kasutusaja lõppemisel</w:t>
      </w:r>
    </w:p>
  </w:comment>
  <w:comment w:id="24" w:author="Mari Käbi" w:date="2024-11-06T09:33:00Z" w:initials="MK">
    <w:p w14:paraId="40447849" w14:textId="77777777" w:rsidR="00400F4A" w:rsidRDefault="00400F4A" w:rsidP="00400F4A">
      <w:pPr>
        <w:pStyle w:val="Kommentaaritekst"/>
      </w:pPr>
      <w:r>
        <w:rPr>
          <w:rStyle w:val="Kommentaariviide"/>
        </w:rPr>
        <w:annotationRef/>
      </w:r>
      <w:r>
        <w:t>Kuna terminit "piirhind" kasutatakse ka muudes õigusaktides, palume definitsioonis välja tuua "käesoleva seaduse tähenduses" (sarnaselt eelnõu § 4 p-s 1 toodud definitsiooniga).</w:t>
      </w:r>
    </w:p>
  </w:comment>
  <w:comment w:id="27" w:author="Inge Mehide" w:date="2024-10-30T12:54:00Z" w:initials="IM">
    <w:p w14:paraId="7F329ACC" w14:textId="5A9DB4CF" w:rsidR="000F3D6B" w:rsidRDefault="00FD26D1" w:rsidP="000F3D6B">
      <w:pPr>
        <w:pStyle w:val="Kommentaaritekst"/>
      </w:pPr>
      <w:r>
        <w:rPr>
          <w:rStyle w:val="Kommentaariviide"/>
        </w:rPr>
        <w:annotationRef/>
      </w:r>
      <w:r w:rsidR="000F3D6B">
        <w:t>Sõnastatud arusaadavaks ja jälgitavaks</w:t>
      </w:r>
    </w:p>
  </w:comment>
  <w:comment w:id="31" w:author="Inge Mehide" w:date="2024-10-30T15:00:00Z" w:initials="IM">
    <w:p w14:paraId="590C70E6" w14:textId="77777777" w:rsidR="002F4537" w:rsidRDefault="00BF3F08" w:rsidP="002F4537">
      <w:pPr>
        <w:pStyle w:val="Kommentaaritekst"/>
      </w:pPr>
      <w:r>
        <w:rPr>
          <w:rStyle w:val="Kommentaariviide"/>
        </w:rPr>
        <w:annotationRef/>
      </w:r>
      <w:r w:rsidR="002F4537">
        <w:t>Tekib küsimus, kuidas karistus saab teist isikut ohtu seada, seda võib teha (karistatud) isik või (teatud tüüpi) kuritegu. Sama käib ka karistatuse kohta, see saab viidata, et isik võib olla ohtlik. Parem analoogne sõnastus on ohvriabi seaduses</w:t>
      </w:r>
    </w:p>
  </w:comment>
  <w:comment w:id="32" w:author="Inge Mehide" w:date="2024-10-30T14:55:00Z" w:initials="IM">
    <w:p w14:paraId="4CC8409D" w14:textId="77972AD4" w:rsidR="00730A05" w:rsidRDefault="00BF3F08" w:rsidP="00730A05">
      <w:pPr>
        <w:pStyle w:val="Kommentaaritekst"/>
      </w:pPr>
      <w:r>
        <w:rPr>
          <w:rStyle w:val="Kommentaariviide"/>
        </w:rPr>
        <w:annotationRef/>
      </w:r>
      <w:r w:rsidR="00730A05">
        <w:t>Küllap piisab, kui seab ohtu ühe neist kolmest, seega on seaduses läbivalt ekslik sõnastus, siin peaks olema "või" nagu nt analoogses kohas ohvriabi seaduses (§ 12 lg 3 p 3)</w:t>
      </w:r>
    </w:p>
  </w:comment>
  <w:comment w:id="34" w:author="Mari Käbi" w:date="2024-11-06T09:35:00Z" w:initials="MK">
    <w:p w14:paraId="77BCCB4C" w14:textId="77777777" w:rsidR="00400F4A" w:rsidRDefault="00400F4A" w:rsidP="00400F4A">
      <w:pPr>
        <w:pStyle w:val="Kommentaaritekst"/>
      </w:pPr>
      <w:r>
        <w:rPr>
          <w:rStyle w:val="Kommentaariviide"/>
        </w:rPr>
        <w:annotationRef/>
      </w:r>
      <w:r>
        <w:t>Kuna ei muudeta lõiget tervikuna, ei ole vaja lõike numbrit tuua.</w:t>
      </w:r>
    </w:p>
  </w:comment>
  <w:comment w:id="51" w:author="Mari Käbi" w:date="2024-11-06T09:36:00Z" w:initials="MK">
    <w:p w14:paraId="1651424C" w14:textId="77777777" w:rsidR="00400F4A" w:rsidRDefault="00400F4A" w:rsidP="00400F4A">
      <w:pPr>
        <w:pStyle w:val="Kommentaaritekst"/>
      </w:pPr>
      <w:r>
        <w:rPr>
          <w:rStyle w:val="Kommentaariviide"/>
        </w:rPr>
        <w:annotationRef/>
      </w:r>
      <w:r>
        <w:t>Punkt 3 lõpust oli semikoolon puudu.</w:t>
      </w:r>
    </w:p>
  </w:comment>
  <w:comment w:id="58" w:author="Inge Mehide" w:date="2024-10-31T16:09:00Z" w:initials="IM">
    <w:p w14:paraId="71E5DF08" w14:textId="703D43D5" w:rsidR="00067C5E" w:rsidRDefault="00067C5E" w:rsidP="00067C5E">
      <w:pPr>
        <w:pStyle w:val="Kommentaaritekst"/>
      </w:pPr>
      <w:r>
        <w:rPr>
          <w:rStyle w:val="Kommentaariviide"/>
        </w:rPr>
        <w:annotationRef/>
      </w:r>
      <w:r>
        <w:t>HÕNTE näidete järgi pole vaja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209F0C" w15:done="0"/>
  <w15:commentEx w15:paraId="6B8851C3" w15:done="0"/>
  <w15:commentEx w15:paraId="33C05798" w15:done="0"/>
  <w15:commentEx w15:paraId="40447849" w15:done="0"/>
  <w15:commentEx w15:paraId="7F329ACC" w15:done="0"/>
  <w15:commentEx w15:paraId="590C70E6" w15:done="0"/>
  <w15:commentEx w15:paraId="4CC8409D" w15:done="0"/>
  <w15:commentEx w15:paraId="77BCCB4C" w15:done="0"/>
  <w15:commentEx w15:paraId="1651424C" w15:done="0"/>
  <w15:commentEx w15:paraId="71E5DF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5B5F3" w16cex:dateUtc="2024-11-06T07:31:00Z"/>
  <w16cex:commentExtensible w16cex:durableId="2ACC9D8C" w16cex:dateUtc="2024-10-30T09:57:00Z"/>
  <w16cex:commentExtensible w16cex:durableId="2ACCA14C" w16cex:dateUtc="2024-10-30T10:13:00Z"/>
  <w16cex:commentExtensible w16cex:durableId="2AD5B669" w16cex:dateUtc="2024-11-06T07:33:00Z"/>
  <w16cex:commentExtensible w16cex:durableId="2ACCAB20" w16cex:dateUtc="2024-10-30T10:54:00Z"/>
  <w16cex:commentExtensible w16cex:durableId="2ACCC89F" w16cex:dateUtc="2024-10-30T13:00:00Z"/>
  <w16cex:commentExtensible w16cex:durableId="2ACCC770" w16cex:dateUtc="2024-10-30T12:55:00Z"/>
  <w16cex:commentExtensible w16cex:durableId="2AD5B6DF" w16cex:dateUtc="2024-11-06T07:35:00Z"/>
  <w16cex:commentExtensible w16cex:durableId="2AD5B70A" w16cex:dateUtc="2024-11-06T07:36:00Z"/>
  <w16cex:commentExtensible w16cex:durableId="2ACE2A36" w16cex:dateUtc="2024-10-31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209F0C" w16cid:durableId="2AD5B5F3"/>
  <w16cid:commentId w16cid:paraId="6B8851C3" w16cid:durableId="2ACC9D8C"/>
  <w16cid:commentId w16cid:paraId="33C05798" w16cid:durableId="2ACCA14C"/>
  <w16cid:commentId w16cid:paraId="40447849" w16cid:durableId="2AD5B669"/>
  <w16cid:commentId w16cid:paraId="7F329ACC" w16cid:durableId="2ACCAB20"/>
  <w16cid:commentId w16cid:paraId="590C70E6" w16cid:durableId="2ACCC89F"/>
  <w16cid:commentId w16cid:paraId="4CC8409D" w16cid:durableId="2ACCC770"/>
  <w16cid:commentId w16cid:paraId="77BCCB4C" w16cid:durableId="2AD5B6DF"/>
  <w16cid:commentId w16cid:paraId="1651424C" w16cid:durableId="2AD5B70A"/>
  <w16cid:commentId w16cid:paraId="71E5DF08" w16cid:durableId="2ACE2A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1F84E" w14:textId="77777777" w:rsidR="00283A38" w:rsidRDefault="00283A38" w:rsidP="009C25FA">
      <w:pPr>
        <w:spacing w:after="0" w:line="240" w:lineRule="auto"/>
      </w:pPr>
      <w:r>
        <w:separator/>
      </w:r>
    </w:p>
  </w:endnote>
  <w:endnote w:type="continuationSeparator" w:id="0">
    <w:p w14:paraId="065E3745" w14:textId="77777777" w:rsidR="00283A38" w:rsidRDefault="00283A38" w:rsidP="009C25FA">
      <w:pPr>
        <w:spacing w:after="0" w:line="240" w:lineRule="auto"/>
      </w:pPr>
      <w:r>
        <w:continuationSeparator/>
      </w:r>
    </w:p>
  </w:endnote>
  <w:endnote w:type="continuationNotice" w:id="1">
    <w:p w14:paraId="77EEFBE1" w14:textId="77777777" w:rsidR="00283A38" w:rsidRDefault="00283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4889478"/>
      <w:docPartObj>
        <w:docPartGallery w:val="Page Numbers (Bottom of Page)"/>
        <w:docPartUnique/>
      </w:docPartObj>
    </w:sdtPr>
    <w:sdtEndPr/>
    <w:sdtContent>
      <w:p w14:paraId="741C9BAA" w14:textId="5297B05C" w:rsidR="00232A00" w:rsidRDefault="00232A00">
        <w:pPr>
          <w:pStyle w:val="Jalus"/>
          <w:jc w:val="center"/>
        </w:pPr>
        <w:r>
          <w:fldChar w:fldCharType="begin"/>
        </w:r>
        <w:r>
          <w:instrText>PAGE   \* MERGEFORMAT</w:instrText>
        </w:r>
        <w:r>
          <w:fldChar w:fldCharType="separate"/>
        </w:r>
        <w:r>
          <w:t>2</w:t>
        </w:r>
        <w:r>
          <w:fldChar w:fldCharType="end"/>
        </w:r>
      </w:p>
    </w:sdtContent>
  </w:sdt>
  <w:p w14:paraId="2E89AFEB" w14:textId="77777777" w:rsidR="009C25FA" w:rsidRDefault="009C25F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71188" w14:textId="77777777" w:rsidR="00283A38" w:rsidRDefault="00283A38" w:rsidP="009C25FA">
      <w:pPr>
        <w:spacing w:after="0" w:line="240" w:lineRule="auto"/>
      </w:pPr>
      <w:r>
        <w:separator/>
      </w:r>
    </w:p>
  </w:footnote>
  <w:footnote w:type="continuationSeparator" w:id="0">
    <w:p w14:paraId="18FFA500" w14:textId="77777777" w:rsidR="00283A38" w:rsidRDefault="00283A38" w:rsidP="009C25FA">
      <w:pPr>
        <w:spacing w:after="0" w:line="240" w:lineRule="auto"/>
      </w:pPr>
      <w:r>
        <w:continuationSeparator/>
      </w:r>
    </w:p>
  </w:footnote>
  <w:footnote w:type="continuationNotice" w:id="1">
    <w:p w14:paraId="4BF6F58D" w14:textId="77777777" w:rsidR="00283A38" w:rsidRDefault="00283A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D1668"/>
    <w:multiLevelType w:val="hybridMultilevel"/>
    <w:tmpl w:val="F926D86A"/>
    <w:lvl w:ilvl="0" w:tplc="36FE2DC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D94137"/>
    <w:multiLevelType w:val="hybridMultilevel"/>
    <w:tmpl w:val="6B32BEE6"/>
    <w:lvl w:ilvl="0" w:tplc="2AFA0858">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FF6D69"/>
    <w:multiLevelType w:val="hybridMultilevel"/>
    <w:tmpl w:val="66FE7CA0"/>
    <w:lvl w:ilvl="0" w:tplc="A1E8EE4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E749F5"/>
    <w:multiLevelType w:val="hybridMultilevel"/>
    <w:tmpl w:val="E86ADB5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F20D80"/>
    <w:multiLevelType w:val="hybridMultilevel"/>
    <w:tmpl w:val="AB38EDD4"/>
    <w:lvl w:ilvl="0" w:tplc="18C82B26">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0E3024"/>
    <w:multiLevelType w:val="hybridMultilevel"/>
    <w:tmpl w:val="6F4657CC"/>
    <w:lvl w:ilvl="0" w:tplc="36EA33BE">
      <w:start w:val="2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A715CB"/>
    <w:multiLevelType w:val="hybridMultilevel"/>
    <w:tmpl w:val="EFF66874"/>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D546EF5"/>
    <w:multiLevelType w:val="hybridMultilevel"/>
    <w:tmpl w:val="84AE6B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E520859"/>
    <w:multiLevelType w:val="hybridMultilevel"/>
    <w:tmpl w:val="B6C8A906"/>
    <w:lvl w:ilvl="0" w:tplc="A636FA22">
      <w:start w:val="1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F765331"/>
    <w:multiLevelType w:val="hybridMultilevel"/>
    <w:tmpl w:val="A1467EFC"/>
    <w:lvl w:ilvl="0" w:tplc="03D2093A">
      <w:start w:val="1"/>
      <w:numFmt w:val="decimal"/>
      <w:lvlText w:val="%1)"/>
      <w:lvlJc w:val="left"/>
      <w:pPr>
        <w:ind w:left="1020" w:hanging="360"/>
      </w:pPr>
    </w:lvl>
    <w:lvl w:ilvl="1" w:tplc="73423CDC">
      <w:start w:val="1"/>
      <w:numFmt w:val="decimal"/>
      <w:lvlText w:val="%2)"/>
      <w:lvlJc w:val="left"/>
      <w:pPr>
        <w:ind w:left="1020" w:hanging="360"/>
      </w:pPr>
    </w:lvl>
    <w:lvl w:ilvl="2" w:tplc="1B2261C4">
      <w:start w:val="1"/>
      <w:numFmt w:val="decimal"/>
      <w:lvlText w:val="%3)"/>
      <w:lvlJc w:val="left"/>
      <w:pPr>
        <w:ind w:left="1020" w:hanging="360"/>
      </w:pPr>
    </w:lvl>
    <w:lvl w:ilvl="3" w:tplc="36A4AB02">
      <w:start w:val="1"/>
      <w:numFmt w:val="decimal"/>
      <w:lvlText w:val="%4)"/>
      <w:lvlJc w:val="left"/>
      <w:pPr>
        <w:ind w:left="1020" w:hanging="360"/>
      </w:pPr>
    </w:lvl>
    <w:lvl w:ilvl="4" w:tplc="E6201BA4">
      <w:start w:val="1"/>
      <w:numFmt w:val="decimal"/>
      <w:lvlText w:val="%5)"/>
      <w:lvlJc w:val="left"/>
      <w:pPr>
        <w:ind w:left="1020" w:hanging="360"/>
      </w:pPr>
    </w:lvl>
    <w:lvl w:ilvl="5" w:tplc="B0CAD2BC">
      <w:start w:val="1"/>
      <w:numFmt w:val="decimal"/>
      <w:lvlText w:val="%6)"/>
      <w:lvlJc w:val="left"/>
      <w:pPr>
        <w:ind w:left="1020" w:hanging="360"/>
      </w:pPr>
    </w:lvl>
    <w:lvl w:ilvl="6" w:tplc="EF08878E">
      <w:start w:val="1"/>
      <w:numFmt w:val="decimal"/>
      <w:lvlText w:val="%7)"/>
      <w:lvlJc w:val="left"/>
      <w:pPr>
        <w:ind w:left="1020" w:hanging="360"/>
      </w:pPr>
    </w:lvl>
    <w:lvl w:ilvl="7" w:tplc="BA7E1C64">
      <w:start w:val="1"/>
      <w:numFmt w:val="decimal"/>
      <w:lvlText w:val="%8)"/>
      <w:lvlJc w:val="left"/>
      <w:pPr>
        <w:ind w:left="1020" w:hanging="360"/>
      </w:pPr>
    </w:lvl>
    <w:lvl w:ilvl="8" w:tplc="76B8D14A">
      <w:start w:val="1"/>
      <w:numFmt w:val="decimal"/>
      <w:lvlText w:val="%9)"/>
      <w:lvlJc w:val="left"/>
      <w:pPr>
        <w:ind w:left="1020" w:hanging="360"/>
      </w:pPr>
    </w:lvl>
  </w:abstractNum>
  <w:abstractNum w:abstractNumId="10" w15:restartNumberingAfterBreak="0">
    <w:nsid w:val="11E2497F"/>
    <w:multiLevelType w:val="hybridMultilevel"/>
    <w:tmpl w:val="7F96331E"/>
    <w:lvl w:ilvl="0" w:tplc="5AA24FDC">
      <w:start w:val="1"/>
      <w:numFmt w:val="decimal"/>
      <w:lvlText w:val="%1."/>
      <w:lvlJc w:val="left"/>
      <w:pPr>
        <w:ind w:left="1020" w:hanging="360"/>
      </w:pPr>
    </w:lvl>
    <w:lvl w:ilvl="1" w:tplc="36F007BC">
      <w:start w:val="1"/>
      <w:numFmt w:val="decimal"/>
      <w:lvlText w:val="%2."/>
      <w:lvlJc w:val="left"/>
      <w:pPr>
        <w:ind w:left="1020" w:hanging="360"/>
      </w:pPr>
    </w:lvl>
    <w:lvl w:ilvl="2" w:tplc="F5A66FBC">
      <w:start w:val="1"/>
      <w:numFmt w:val="decimal"/>
      <w:lvlText w:val="%3."/>
      <w:lvlJc w:val="left"/>
      <w:pPr>
        <w:ind w:left="1020" w:hanging="360"/>
      </w:pPr>
    </w:lvl>
    <w:lvl w:ilvl="3" w:tplc="1CF2DA3C">
      <w:start w:val="1"/>
      <w:numFmt w:val="decimal"/>
      <w:lvlText w:val="%4."/>
      <w:lvlJc w:val="left"/>
      <w:pPr>
        <w:ind w:left="1020" w:hanging="360"/>
      </w:pPr>
    </w:lvl>
    <w:lvl w:ilvl="4" w:tplc="B9FEB83C">
      <w:start w:val="1"/>
      <w:numFmt w:val="decimal"/>
      <w:lvlText w:val="%5."/>
      <w:lvlJc w:val="left"/>
      <w:pPr>
        <w:ind w:left="1020" w:hanging="360"/>
      </w:pPr>
    </w:lvl>
    <w:lvl w:ilvl="5" w:tplc="75CC942A">
      <w:start w:val="1"/>
      <w:numFmt w:val="decimal"/>
      <w:lvlText w:val="%6."/>
      <w:lvlJc w:val="left"/>
      <w:pPr>
        <w:ind w:left="1020" w:hanging="360"/>
      </w:pPr>
    </w:lvl>
    <w:lvl w:ilvl="6" w:tplc="8D1A91E8">
      <w:start w:val="1"/>
      <w:numFmt w:val="decimal"/>
      <w:lvlText w:val="%7."/>
      <w:lvlJc w:val="left"/>
      <w:pPr>
        <w:ind w:left="1020" w:hanging="360"/>
      </w:pPr>
    </w:lvl>
    <w:lvl w:ilvl="7" w:tplc="F75AE848">
      <w:start w:val="1"/>
      <w:numFmt w:val="decimal"/>
      <w:lvlText w:val="%8."/>
      <w:lvlJc w:val="left"/>
      <w:pPr>
        <w:ind w:left="1020" w:hanging="360"/>
      </w:pPr>
    </w:lvl>
    <w:lvl w:ilvl="8" w:tplc="90B4E56E">
      <w:start w:val="1"/>
      <w:numFmt w:val="decimal"/>
      <w:lvlText w:val="%9."/>
      <w:lvlJc w:val="left"/>
      <w:pPr>
        <w:ind w:left="1020" w:hanging="360"/>
      </w:pPr>
    </w:lvl>
  </w:abstractNum>
  <w:abstractNum w:abstractNumId="11" w15:restartNumberingAfterBreak="0">
    <w:nsid w:val="11F755EE"/>
    <w:multiLevelType w:val="hybridMultilevel"/>
    <w:tmpl w:val="CFDA53C6"/>
    <w:lvl w:ilvl="0" w:tplc="9868422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19E944B6"/>
    <w:multiLevelType w:val="hybridMultilevel"/>
    <w:tmpl w:val="72BCF2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9F86BB9"/>
    <w:multiLevelType w:val="hybridMultilevel"/>
    <w:tmpl w:val="0A861DC6"/>
    <w:lvl w:ilvl="0" w:tplc="1EF4DF8E">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C9F3C64"/>
    <w:multiLevelType w:val="hybridMultilevel"/>
    <w:tmpl w:val="F8124E84"/>
    <w:lvl w:ilvl="0" w:tplc="C2C0E1E0">
      <w:start w:val="1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E387E23"/>
    <w:multiLevelType w:val="hybridMultilevel"/>
    <w:tmpl w:val="F6BAF42E"/>
    <w:lvl w:ilvl="0" w:tplc="C59A46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05F09D5"/>
    <w:multiLevelType w:val="hybridMultilevel"/>
    <w:tmpl w:val="FE8003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0896E0C"/>
    <w:multiLevelType w:val="hybridMultilevel"/>
    <w:tmpl w:val="6B00530C"/>
    <w:lvl w:ilvl="0" w:tplc="6B7879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3E40C8C"/>
    <w:multiLevelType w:val="hybridMultilevel"/>
    <w:tmpl w:val="1C7073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CD46E18"/>
    <w:multiLevelType w:val="hybridMultilevel"/>
    <w:tmpl w:val="2FD0C134"/>
    <w:lvl w:ilvl="0" w:tplc="9C2E0514">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D59770A"/>
    <w:multiLevelType w:val="hybridMultilevel"/>
    <w:tmpl w:val="14F4538A"/>
    <w:lvl w:ilvl="0" w:tplc="F500B12A">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FD23CB0"/>
    <w:multiLevelType w:val="hybridMultilevel"/>
    <w:tmpl w:val="7D48B5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0086580"/>
    <w:multiLevelType w:val="hybridMultilevel"/>
    <w:tmpl w:val="EDD6C986"/>
    <w:lvl w:ilvl="0" w:tplc="4CD8831A">
      <w:start w:val="1"/>
      <w:numFmt w:val="decimal"/>
      <w:lvlText w:val="%1)"/>
      <w:lvlJc w:val="left"/>
      <w:pPr>
        <w:ind w:left="36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3B0334E"/>
    <w:multiLevelType w:val="hybridMultilevel"/>
    <w:tmpl w:val="2DB628A2"/>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3BF61B8"/>
    <w:multiLevelType w:val="hybridMultilevel"/>
    <w:tmpl w:val="44A4BAD2"/>
    <w:lvl w:ilvl="0" w:tplc="978C501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59A08D8"/>
    <w:multiLevelType w:val="hybridMultilevel"/>
    <w:tmpl w:val="41ACCB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A5C1AE4"/>
    <w:multiLevelType w:val="hybridMultilevel"/>
    <w:tmpl w:val="AB2646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DF352CF"/>
    <w:multiLevelType w:val="hybridMultilevel"/>
    <w:tmpl w:val="F3106658"/>
    <w:lvl w:ilvl="0" w:tplc="D00CDF22">
      <w:start w:val="1"/>
      <w:numFmt w:val="decimal"/>
      <w:lvlText w:val="%1)"/>
      <w:lvlJc w:val="left"/>
      <w:pPr>
        <w:ind w:left="360" w:hanging="360"/>
      </w:pPr>
      <w:rPr>
        <w:rFonts w:hint="default"/>
        <w:b/>
        <w:bCs w:val="0"/>
        <w:sz w:val="22"/>
        <w:szCs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3FFA2E47"/>
    <w:multiLevelType w:val="hybridMultilevel"/>
    <w:tmpl w:val="7096C5F2"/>
    <w:lvl w:ilvl="0" w:tplc="4D5631B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47C16AE"/>
    <w:multiLevelType w:val="hybridMultilevel"/>
    <w:tmpl w:val="3E4C71CE"/>
    <w:lvl w:ilvl="0" w:tplc="ED986D5E">
      <w:start w:val="1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4BD4E00"/>
    <w:multiLevelType w:val="hybridMultilevel"/>
    <w:tmpl w:val="A440DB60"/>
    <w:lvl w:ilvl="0" w:tplc="DCE4A99E">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8CD334E"/>
    <w:multiLevelType w:val="hybridMultilevel"/>
    <w:tmpl w:val="76200DCE"/>
    <w:lvl w:ilvl="0" w:tplc="12B64786">
      <w:start w:val="2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C935F1F"/>
    <w:multiLevelType w:val="hybridMultilevel"/>
    <w:tmpl w:val="31C0E018"/>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E206582"/>
    <w:multiLevelType w:val="hybridMultilevel"/>
    <w:tmpl w:val="4D30897A"/>
    <w:lvl w:ilvl="0" w:tplc="FBA8F8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12B31D6"/>
    <w:multiLevelType w:val="hybridMultilevel"/>
    <w:tmpl w:val="344CC466"/>
    <w:lvl w:ilvl="0" w:tplc="F4A03102">
      <w:start w:val="1"/>
      <w:numFmt w:val="decimal"/>
      <w:lvlText w:val="%1."/>
      <w:lvlJc w:val="left"/>
      <w:pPr>
        <w:ind w:left="1020" w:hanging="360"/>
      </w:pPr>
    </w:lvl>
    <w:lvl w:ilvl="1" w:tplc="845E9768">
      <w:start w:val="1"/>
      <w:numFmt w:val="decimal"/>
      <w:lvlText w:val="%2."/>
      <w:lvlJc w:val="left"/>
      <w:pPr>
        <w:ind w:left="1020" w:hanging="360"/>
      </w:pPr>
    </w:lvl>
    <w:lvl w:ilvl="2" w:tplc="E6D629E0">
      <w:start w:val="1"/>
      <w:numFmt w:val="decimal"/>
      <w:lvlText w:val="%3."/>
      <w:lvlJc w:val="left"/>
      <w:pPr>
        <w:ind w:left="1020" w:hanging="360"/>
      </w:pPr>
    </w:lvl>
    <w:lvl w:ilvl="3" w:tplc="F74221CA">
      <w:start w:val="1"/>
      <w:numFmt w:val="decimal"/>
      <w:lvlText w:val="%4."/>
      <w:lvlJc w:val="left"/>
      <w:pPr>
        <w:ind w:left="1020" w:hanging="360"/>
      </w:pPr>
    </w:lvl>
    <w:lvl w:ilvl="4" w:tplc="AB1CFE4A">
      <w:start w:val="1"/>
      <w:numFmt w:val="decimal"/>
      <w:lvlText w:val="%5."/>
      <w:lvlJc w:val="left"/>
      <w:pPr>
        <w:ind w:left="1020" w:hanging="360"/>
      </w:pPr>
    </w:lvl>
    <w:lvl w:ilvl="5" w:tplc="2B5491D4">
      <w:start w:val="1"/>
      <w:numFmt w:val="decimal"/>
      <w:lvlText w:val="%6."/>
      <w:lvlJc w:val="left"/>
      <w:pPr>
        <w:ind w:left="1020" w:hanging="360"/>
      </w:pPr>
    </w:lvl>
    <w:lvl w:ilvl="6" w:tplc="FC1A24A0">
      <w:start w:val="1"/>
      <w:numFmt w:val="decimal"/>
      <w:lvlText w:val="%7."/>
      <w:lvlJc w:val="left"/>
      <w:pPr>
        <w:ind w:left="1020" w:hanging="360"/>
      </w:pPr>
    </w:lvl>
    <w:lvl w:ilvl="7" w:tplc="7BCEF7EE">
      <w:start w:val="1"/>
      <w:numFmt w:val="decimal"/>
      <w:lvlText w:val="%8."/>
      <w:lvlJc w:val="left"/>
      <w:pPr>
        <w:ind w:left="1020" w:hanging="360"/>
      </w:pPr>
    </w:lvl>
    <w:lvl w:ilvl="8" w:tplc="1EF04F68">
      <w:start w:val="1"/>
      <w:numFmt w:val="decimal"/>
      <w:lvlText w:val="%9."/>
      <w:lvlJc w:val="left"/>
      <w:pPr>
        <w:ind w:left="1020" w:hanging="360"/>
      </w:pPr>
    </w:lvl>
  </w:abstractNum>
  <w:abstractNum w:abstractNumId="35" w15:restartNumberingAfterBreak="0">
    <w:nsid w:val="530F2FB6"/>
    <w:multiLevelType w:val="hybridMultilevel"/>
    <w:tmpl w:val="99DAE6CE"/>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40100CC"/>
    <w:multiLevelType w:val="hybridMultilevel"/>
    <w:tmpl w:val="535073A4"/>
    <w:lvl w:ilvl="0" w:tplc="AE381F7C">
      <w:start w:val="1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99D21AD"/>
    <w:multiLevelType w:val="hybridMultilevel"/>
    <w:tmpl w:val="E1B8EF1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A8622C1"/>
    <w:multiLevelType w:val="hybridMultilevel"/>
    <w:tmpl w:val="AB9E362A"/>
    <w:lvl w:ilvl="0" w:tplc="098236B2">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AD720D3"/>
    <w:multiLevelType w:val="hybridMultilevel"/>
    <w:tmpl w:val="FE7C88FA"/>
    <w:lvl w:ilvl="0" w:tplc="655E2E84">
      <w:start w:val="1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B3F4CFD"/>
    <w:multiLevelType w:val="hybridMultilevel"/>
    <w:tmpl w:val="4D6A66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57C1F47"/>
    <w:multiLevelType w:val="hybridMultilevel"/>
    <w:tmpl w:val="C5827E48"/>
    <w:lvl w:ilvl="0" w:tplc="12D025F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5B637C2"/>
    <w:multiLevelType w:val="hybridMultilevel"/>
    <w:tmpl w:val="A2BA3E20"/>
    <w:lvl w:ilvl="0" w:tplc="DE8E9BC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66B67DB"/>
    <w:multiLevelType w:val="hybridMultilevel"/>
    <w:tmpl w:val="93709F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7E04630"/>
    <w:multiLevelType w:val="hybridMultilevel"/>
    <w:tmpl w:val="99DAE6C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82E6B47"/>
    <w:multiLevelType w:val="hybridMultilevel"/>
    <w:tmpl w:val="8534B7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6A87093C"/>
    <w:multiLevelType w:val="hybridMultilevel"/>
    <w:tmpl w:val="3A8A3D94"/>
    <w:lvl w:ilvl="0" w:tplc="C0CCCDD6">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B474977"/>
    <w:multiLevelType w:val="hybridMultilevel"/>
    <w:tmpl w:val="8AA0BD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6F235925"/>
    <w:multiLevelType w:val="hybridMultilevel"/>
    <w:tmpl w:val="5802BD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FA5660D"/>
    <w:multiLevelType w:val="hybridMultilevel"/>
    <w:tmpl w:val="54BAF41A"/>
    <w:lvl w:ilvl="0" w:tplc="F3DAA7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708D1751"/>
    <w:multiLevelType w:val="hybridMultilevel"/>
    <w:tmpl w:val="8C262862"/>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741C1416"/>
    <w:multiLevelType w:val="hybridMultilevel"/>
    <w:tmpl w:val="54906E00"/>
    <w:lvl w:ilvl="0" w:tplc="402AD6F6">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4CC7D10"/>
    <w:multiLevelType w:val="hybridMultilevel"/>
    <w:tmpl w:val="9D4CEA84"/>
    <w:lvl w:ilvl="0" w:tplc="AB6833AC">
      <w:start w:val="1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8DA09CF"/>
    <w:multiLevelType w:val="hybridMultilevel"/>
    <w:tmpl w:val="A106CF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A18337C"/>
    <w:multiLevelType w:val="hybridMultilevel"/>
    <w:tmpl w:val="0D96AE6C"/>
    <w:lvl w:ilvl="0" w:tplc="14429A2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7CA50E58"/>
    <w:multiLevelType w:val="hybridMultilevel"/>
    <w:tmpl w:val="5FB620C8"/>
    <w:lvl w:ilvl="0" w:tplc="7548C8BC">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E02538A"/>
    <w:multiLevelType w:val="hybridMultilevel"/>
    <w:tmpl w:val="6C1A8CC4"/>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7E670EFA"/>
    <w:multiLevelType w:val="hybridMultilevel"/>
    <w:tmpl w:val="E4EE07AC"/>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ED20ECA"/>
    <w:multiLevelType w:val="hybridMultilevel"/>
    <w:tmpl w:val="00225CD8"/>
    <w:lvl w:ilvl="0" w:tplc="AD5E794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7F245F5B"/>
    <w:multiLevelType w:val="hybridMultilevel"/>
    <w:tmpl w:val="9CA291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30792492">
    <w:abstractNumId w:val="22"/>
  </w:num>
  <w:num w:numId="2" w16cid:durableId="354355001">
    <w:abstractNumId w:val="9"/>
  </w:num>
  <w:num w:numId="3" w16cid:durableId="1400858961">
    <w:abstractNumId w:val="1"/>
  </w:num>
  <w:num w:numId="4" w16cid:durableId="836117212">
    <w:abstractNumId w:val="21"/>
  </w:num>
  <w:num w:numId="5" w16cid:durableId="439568000">
    <w:abstractNumId w:val="25"/>
  </w:num>
  <w:num w:numId="6" w16cid:durableId="913516942">
    <w:abstractNumId w:val="54"/>
  </w:num>
  <w:num w:numId="7" w16cid:durableId="145903804">
    <w:abstractNumId w:val="58"/>
  </w:num>
  <w:num w:numId="8" w16cid:durableId="1124156082">
    <w:abstractNumId w:val="12"/>
  </w:num>
  <w:num w:numId="9" w16cid:durableId="1467772046">
    <w:abstractNumId w:val="18"/>
  </w:num>
  <w:num w:numId="10" w16cid:durableId="234364296">
    <w:abstractNumId w:val="34"/>
  </w:num>
  <w:num w:numId="11" w16cid:durableId="770011387">
    <w:abstractNumId w:val="10"/>
  </w:num>
  <w:num w:numId="12" w16cid:durableId="2062749493">
    <w:abstractNumId w:val="17"/>
  </w:num>
  <w:num w:numId="13" w16cid:durableId="1829979388">
    <w:abstractNumId w:val="2"/>
  </w:num>
  <w:num w:numId="14" w16cid:durableId="1379429397">
    <w:abstractNumId w:val="11"/>
  </w:num>
  <w:num w:numId="15" w16cid:durableId="1074626043">
    <w:abstractNumId w:val="27"/>
  </w:num>
  <w:num w:numId="16" w16cid:durableId="860781682">
    <w:abstractNumId w:val="40"/>
  </w:num>
  <w:num w:numId="17" w16cid:durableId="1029182869">
    <w:abstractNumId w:val="48"/>
  </w:num>
  <w:num w:numId="18" w16cid:durableId="630943071">
    <w:abstractNumId w:val="53"/>
  </w:num>
  <w:num w:numId="19" w16cid:durableId="344065272">
    <w:abstractNumId w:val="7"/>
  </w:num>
  <w:num w:numId="20" w16cid:durableId="1231428056">
    <w:abstractNumId w:val="26"/>
  </w:num>
  <w:num w:numId="21" w16cid:durableId="301548049">
    <w:abstractNumId w:val="16"/>
  </w:num>
  <w:num w:numId="22" w16cid:durableId="275067403">
    <w:abstractNumId w:val="50"/>
  </w:num>
  <w:num w:numId="23" w16cid:durableId="1369531903">
    <w:abstractNumId w:val="23"/>
  </w:num>
  <w:num w:numId="24" w16cid:durableId="1198589481">
    <w:abstractNumId w:val="3"/>
  </w:num>
  <w:num w:numId="25" w16cid:durableId="1617911290">
    <w:abstractNumId w:val="32"/>
  </w:num>
  <w:num w:numId="26" w16cid:durableId="1668509771">
    <w:abstractNumId w:val="6"/>
  </w:num>
  <w:num w:numId="27" w16cid:durableId="319165379">
    <w:abstractNumId w:val="56"/>
  </w:num>
  <w:num w:numId="28" w16cid:durableId="857542924">
    <w:abstractNumId w:val="41"/>
  </w:num>
  <w:num w:numId="29" w16cid:durableId="1022440124">
    <w:abstractNumId w:val="46"/>
  </w:num>
  <w:num w:numId="30" w16cid:durableId="479081760">
    <w:abstractNumId w:val="13"/>
  </w:num>
  <w:num w:numId="31" w16cid:durableId="2065978703">
    <w:abstractNumId w:val="4"/>
  </w:num>
  <w:num w:numId="32" w16cid:durableId="285939148">
    <w:abstractNumId w:val="20"/>
  </w:num>
  <w:num w:numId="33" w16cid:durableId="1086027636">
    <w:abstractNumId w:val="55"/>
  </w:num>
  <w:num w:numId="34" w16cid:durableId="1999184282">
    <w:abstractNumId w:val="14"/>
  </w:num>
  <w:num w:numId="35" w16cid:durableId="1410881497">
    <w:abstractNumId w:val="52"/>
  </w:num>
  <w:num w:numId="36" w16cid:durableId="1589534019">
    <w:abstractNumId w:val="8"/>
  </w:num>
  <w:num w:numId="37" w16cid:durableId="1579172665">
    <w:abstractNumId w:val="39"/>
  </w:num>
  <w:num w:numId="38" w16cid:durableId="310064802">
    <w:abstractNumId w:val="38"/>
  </w:num>
  <w:num w:numId="39" w16cid:durableId="350763661">
    <w:abstractNumId w:val="36"/>
  </w:num>
  <w:num w:numId="40" w16cid:durableId="991641348">
    <w:abstractNumId w:val="29"/>
  </w:num>
  <w:num w:numId="41" w16cid:durableId="450713024">
    <w:abstractNumId w:val="30"/>
  </w:num>
  <w:num w:numId="42" w16cid:durableId="2050914836">
    <w:abstractNumId w:val="19"/>
  </w:num>
  <w:num w:numId="43" w16cid:durableId="1422486012">
    <w:abstractNumId w:val="51"/>
  </w:num>
  <w:num w:numId="44" w16cid:durableId="1295066603">
    <w:abstractNumId w:val="31"/>
  </w:num>
  <w:num w:numId="45" w16cid:durableId="1861747256">
    <w:abstractNumId w:val="5"/>
  </w:num>
  <w:num w:numId="46" w16cid:durableId="299851116">
    <w:abstractNumId w:val="33"/>
  </w:num>
  <w:num w:numId="47" w16cid:durableId="1050958224">
    <w:abstractNumId w:val="24"/>
  </w:num>
  <w:num w:numId="48" w16cid:durableId="286661114">
    <w:abstractNumId w:val="57"/>
  </w:num>
  <w:num w:numId="49" w16cid:durableId="1332831677">
    <w:abstractNumId w:val="0"/>
  </w:num>
  <w:num w:numId="50" w16cid:durableId="1469204557">
    <w:abstractNumId w:val="59"/>
  </w:num>
  <w:num w:numId="51" w16cid:durableId="1573927093">
    <w:abstractNumId w:val="35"/>
  </w:num>
  <w:num w:numId="52" w16cid:durableId="618028703">
    <w:abstractNumId w:val="44"/>
  </w:num>
  <w:num w:numId="53" w16cid:durableId="790593211">
    <w:abstractNumId w:val="43"/>
  </w:num>
  <w:num w:numId="54" w16cid:durableId="1395466732">
    <w:abstractNumId w:val="45"/>
  </w:num>
  <w:num w:numId="55" w16cid:durableId="1667855872">
    <w:abstractNumId w:val="28"/>
  </w:num>
  <w:num w:numId="56" w16cid:durableId="1950700013">
    <w:abstractNumId w:val="42"/>
  </w:num>
  <w:num w:numId="57" w16cid:durableId="592321129">
    <w:abstractNumId w:val="37"/>
  </w:num>
  <w:num w:numId="58" w16cid:durableId="2095929278">
    <w:abstractNumId w:val="49"/>
  </w:num>
  <w:num w:numId="59" w16cid:durableId="183789754">
    <w:abstractNumId w:val="15"/>
  </w:num>
  <w:num w:numId="60" w16cid:durableId="2080974898">
    <w:abstractNumId w:val="4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1-5-21-23267018-1296325175-649218145-117754"/>
  </w15:person>
  <w15:person w15:author="Inge Mehide">
    <w15:presenceInfo w15:providerId="AD" w15:userId="S-1-5-21-23267018-1296325175-649218145-118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E4F327"/>
    <w:rsid w:val="0000037A"/>
    <w:rsid w:val="000009BE"/>
    <w:rsid w:val="00001CE3"/>
    <w:rsid w:val="000022BB"/>
    <w:rsid w:val="0000340D"/>
    <w:rsid w:val="00003CFE"/>
    <w:rsid w:val="00004934"/>
    <w:rsid w:val="00005604"/>
    <w:rsid w:val="00006FB9"/>
    <w:rsid w:val="00007130"/>
    <w:rsid w:val="00007728"/>
    <w:rsid w:val="0001001F"/>
    <w:rsid w:val="00010A2B"/>
    <w:rsid w:val="0001107F"/>
    <w:rsid w:val="000112FF"/>
    <w:rsid w:val="0001177F"/>
    <w:rsid w:val="00011E8A"/>
    <w:rsid w:val="000122E7"/>
    <w:rsid w:val="0001234A"/>
    <w:rsid w:val="00013831"/>
    <w:rsid w:val="000156E0"/>
    <w:rsid w:val="0001604D"/>
    <w:rsid w:val="000160C9"/>
    <w:rsid w:val="0001752A"/>
    <w:rsid w:val="0001766A"/>
    <w:rsid w:val="00020ACF"/>
    <w:rsid w:val="00022AC8"/>
    <w:rsid w:val="00022B12"/>
    <w:rsid w:val="000234D6"/>
    <w:rsid w:val="00023764"/>
    <w:rsid w:val="000240BB"/>
    <w:rsid w:val="000246D3"/>
    <w:rsid w:val="00024B24"/>
    <w:rsid w:val="00024F00"/>
    <w:rsid w:val="00025C2B"/>
    <w:rsid w:val="00025CA8"/>
    <w:rsid w:val="000262AF"/>
    <w:rsid w:val="00030220"/>
    <w:rsid w:val="00030325"/>
    <w:rsid w:val="00030B9B"/>
    <w:rsid w:val="00031E94"/>
    <w:rsid w:val="00032079"/>
    <w:rsid w:val="00034902"/>
    <w:rsid w:val="00034A7B"/>
    <w:rsid w:val="00035675"/>
    <w:rsid w:val="00035CE2"/>
    <w:rsid w:val="00037299"/>
    <w:rsid w:val="00037D80"/>
    <w:rsid w:val="0004189B"/>
    <w:rsid w:val="00042ED1"/>
    <w:rsid w:val="000434B3"/>
    <w:rsid w:val="00043C7C"/>
    <w:rsid w:val="000442BD"/>
    <w:rsid w:val="00044B90"/>
    <w:rsid w:val="00044F76"/>
    <w:rsid w:val="00045C93"/>
    <w:rsid w:val="00046888"/>
    <w:rsid w:val="00046CB7"/>
    <w:rsid w:val="00047088"/>
    <w:rsid w:val="00047876"/>
    <w:rsid w:val="00047DAA"/>
    <w:rsid w:val="00047F4E"/>
    <w:rsid w:val="0005360E"/>
    <w:rsid w:val="000537F8"/>
    <w:rsid w:val="00053F74"/>
    <w:rsid w:val="00054AA6"/>
    <w:rsid w:val="00056ABA"/>
    <w:rsid w:val="000573E1"/>
    <w:rsid w:val="0005765E"/>
    <w:rsid w:val="00057C02"/>
    <w:rsid w:val="000608DC"/>
    <w:rsid w:val="00060D17"/>
    <w:rsid w:val="00061286"/>
    <w:rsid w:val="0006208F"/>
    <w:rsid w:val="000622A9"/>
    <w:rsid w:val="00063894"/>
    <w:rsid w:val="0006470F"/>
    <w:rsid w:val="00064C0C"/>
    <w:rsid w:val="00065096"/>
    <w:rsid w:val="000655D9"/>
    <w:rsid w:val="00065D78"/>
    <w:rsid w:val="0006674B"/>
    <w:rsid w:val="000669DC"/>
    <w:rsid w:val="00066DE8"/>
    <w:rsid w:val="00066E36"/>
    <w:rsid w:val="00067059"/>
    <w:rsid w:val="00067204"/>
    <w:rsid w:val="0006761F"/>
    <w:rsid w:val="00067C5E"/>
    <w:rsid w:val="0007014C"/>
    <w:rsid w:val="00070E02"/>
    <w:rsid w:val="000715E5"/>
    <w:rsid w:val="00072276"/>
    <w:rsid w:val="0007360F"/>
    <w:rsid w:val="000737D5"/>
    <w:rsid w:val="00073C16"/>
    <w:rsid w:val="000771C6"/>
    <w:rsid w:val="00077FB0"/>
    <w:rsid w:val="000803D8"/>
    <w:rsid w:val="000808B4"/>
    <w:rsid w:val="00080FAD"/>
    <w:rsid w:val="0008171B"/>
    <w:rsid w:val="00082359"/>
    <w:rsid w:val="000828FB"/>
    <w:rsid w:val="000831AA"/>
    <w:rsid w:val="000831F8"/>
    <w:rsid w:val="000857D7"/>
    <w:rsid w:val="00085823"/>
    <w:rsid w:val="00085F96"/>
    <w:rsid w:val="0008605E"/>
    <w:rsid w:val="00086256"/>
    <w:rsid w:val="00087900"/>
    <w:rsid w:val="00087B92"/>
    <w:rsid w:val="00090E5B"/>
    <w:rsid w:val="00091602"/>
    <w:rsid w:val="00091FE7"/>
    <w:rsid w:val="00093149"/>
    <w:rsid w:val="00093480"/>
    <w:rsid w:val="00093DBC"/>
    <w:rsid w:val="0009585F"/>
    <w:rsid w:val="00095CA5"/>
    <w:rsid w:val="00095E07"/>
    <w:rsid w:val="000975D5"/>
    <w:rsid w:val="000A0ABD"/>
    <w:rsid w:val="000A0AF6"/>
    <w:rsid w:val="000A155C"/>
    <w:rsid w:val="000A207F"/>
    <w:rsid w:val="000A4094"/>
    <w:rsid w:val="000A4800"/>
    <w:rsid w:val="000A4943"/>
    <w:rsid w:val="000A5108"/>
    <w:rsid w:val="000A529B"/>
    <w:rsid w:val="000A550E"/>
    <w:rsid w:val="000A5AA4"/>
    <w:rsid w:val="000A5E0F"/>
    <w:rsid w:val="000A5E3E"/>
    <w:rsid w:val="000A6235"/>
    <w:rsid w:val="000A6A4C"/>
    <w:rsid w:val="000A6FD9"/>
    <w:rsid w:val="000A7450"/>
    <w:rsid w:val="000A774E"/>
    <w:rsid w:val="000A7F87"/>
    <w:rsid w:val="000B010F"/>
    <w:rsid w:val="000B01C2"/>
    <w:rsid w:val="000B02C4"/>
    <w:rsid w:val="000B0868"/>
    <w:rsid w:val="000B0DC0"/>
    <w:rsid w:val="000B0F7F"/>
    <w:rsid w:val="000B21CB"/>
    <w:rsid w:val="000B2450"/>
    <w:rsid w:val="000B274F"/>
    <w:rsid w:val="000B4D18"/>
    <w:rsid w:val="000B4E8C"/>
    <w:rsid w:val="000B6FC1"/>
    <w:rsid w:val="000B76CE"/>
    <w:rsid w:val="000B7981"/>
    <w:rsid w:val="000C0461"/>
    <w:rsid w:val="000C1245"/>
    <w:rsid w:val="000C1275"/>
    <w:rsid w:val="000C2ADB"/>
    <w:rsid w:val="000C3176"/>
    <w:rsid w:val="000C383F"/>
    <w:rsid w:val="000C3881"/>
    <w:rsid w:val="000C406F"/>
    <w:rsid w:val="000C58E1"/>
    <w:rsid w:val="000C60DD"/>
    <w:rsid w:val="000C6707"/>
    <w:rsid w:val="000C6FE0"/>
    <w:rsid w:val="000C7139"/>
    <w:rsid w:val="000D010D"/>
    <w:rsid w:val="000D0B79"/>
    <w:rsid w:val="000D18B8"/>
    <w:rsid w:val="000D18D3"/>
    <w:rsid w:val="000D2E4A"/>
    <w:rsid w:val="000D3813"/>
    <w:rsid w:val="000D3C04"/>
    <w:rsid w:val="000D3DC8"/>
    <w:rsid w:val="000D4CA6"/>
    <w:rsid w:val="000D4F5E"/>
    <w:rsid w:val="000D5ACA"/>
    <w:rsid w:val="000D5C8D"/>
    <w:rsid w:val="000D647E"/>
    <w:rsid w:val="000D6A73"/>
    <w:rsid w:val="000D8BDC"/>
    <w:rsid w:val="000E00A9"/>
    <w:rsid w:val="000E2C15"/>
    <w:rsid w:val="000E3141"/>
    <w:rsid w:val="000E36E0"/>
    <w:rsid w:val="000E5613"/>
    <w:rsid w:val="000E5731"/>
    <w:rsid w:val="000E68F7"/>
    <w:rsid w:val="000E6C9F"/>
    <w:rsid w:val="000E7484"/>
    <w:rsid w:val="000E7F89"/>
    <w:rsid w:val="000F3D6B"/>
    <w:rsid w:val="000F482A"/>
    <w:rsid w:val="000F48D3"/>
    <w:rsid w:val="000F6D65"/>
    <w:rsid w:val="000F7FE9"/>
    <w:rsid w:val="00100859"/>
    <w:rsid w:val="0010145C"/>
    <w:rsid w:val="00102BB2"/>
    <w:rsid w:val="00102FEE"/>
    <w:rsid w:val="00103B51"/>
    <w:rsid w:val="001047D2"/>
    <w:rsid w:val="00104ED1"/>
    <w:rsid w:val="0010587C"/>
    <w:rsid w:val="00106289"/>
    <w:rsid w:val="001068F9"/>
    <w:rsid w:val="00107E96"/>
    <w:rsid w:val="001116CF"/>
    <w:rsid w:val="00112488"/>
    <w:rsid w:val="001124CB"/>
    <w:rsid w:val="00112E68"/>
    <w:rsid w:val="001132AD"/>
    <w:rsid w:val="0011332E"/>
    <w:rsid w:val="00113C45"/>
    <w:rsid w:val="00113C59"/>
    <w:rsid w:val="0011555E"/>
    <w:rsid w:val="00115B71"/>
    <w:rsid w:val="001173EC"/>
    <w:rsid w:val="0011795F"/>
    <w:rsid w:val="00120C9B"/>
    <w:rsid w:val="00121161"/>
    <w:rsid w:val="00121D60"/>
    <w:rsid w:val="0012219D"/>
    <w:rsid w:val="00122514"/>
    <w:rsid w:val="00122901"/>
    <w:rsid w:val="00122A05"/>
    <w:rsid w:val="0012331B"/>
    <w:rsid w:val="00123E41"/>
    <w:rsid w:val="001263A8"/>
    <w:rsid w:val="0012662B"/>
    <w:rsid w:val="0012750C"/>
    <w:rsid w:val="00130331"/>
    <w:rsid w:val="0013064A"/>
    <w:rsid w:val="001309E0"/>
    <w:rsid w:val="0013392B"/>
    <w:rsid w:val="00134668"/>
    <w:rsid w:val="00134706"/>
    <w:rsid w:val="00134994"/>
    <w:rsid w:val="00134DDA"/>
    <w:rsid w:val="001353BE"/>
    <w:rsid w:val="00135467"/>
    <w:rsid w:val="001366CB"/>
    <w:rsid w:val="00136845"/>
    <w:rsid w:val="00136A10"/>
    <w:rsid w:val="00137C49"/>
    <w:rsid w:val="0014011B"/>
    <w:rsid w:val="00140609"/>
    <w:rsid w:val="00140981"/>
    <w:rsid w:val="0014114C"/>
    <w:rsid w:val="00141D48"/>
    <w:rsid w:val="0014269B"/>
    <w:rsid w:val="00143A1D"/>
    <w:rsid w:val="0014454F"/>
    <w:rsid w:val="001452A2"/>
    <w:rsid w:val="00146B7C"/>
    <w:rsid w:val="001500DD"/>
    <w:rsid w:val="00150296"/>
    <w:rsid w:val="0015200C"/>
    <w:rsid w:val="001527FF"/>
    <w:rsid w:val="00152A5B"/>
    <w:rsid w:val="0015396B"/>
    <w:rsid w:val="001544F2"/>
    <w:rsid w:val="00154C9C"/>
    <w:rsid w:val="00155010"/>
    <w:rsid w:val="0015522B"/>
    <w:rsid w:val="0015616E"/>
    <w:rsid w:val="00156E25"/>
    <w:rsid w:val="00157528"/>
    <w:rsid w:val="00157953"/>
    <w:rsid w:val="001602A6"/>
    <w:rsid w:val="00160A92"/>
    <w:rsid w:val="00160AFB"/>
    <w:rsid w:val="001617E2"/>
    <w:rsid w:val="00161E49"/>
    <w:rsid w:val="00163136"/>
    <w:rsid w:val="00163680"/>
    <w:rsid w:val="00163DB2"/>
    <w:rsid w:val="00164CE5"/>
    <w:rsid w:val="00164E0C"/>
    <w:rsid w:val="00165473"/>
    <w:rsid w:val="00165C07"/>
    <w:rsid w:val="00165CF6"/>
    <w:rsid w:val="001709DC"/>
    <w:rsid w:val="001718AA"/>
    <w:rsid w:val="00171EC7"/>
    <w:rsid w:val="00172249"/>
    <w:rsid w:val="00172422"/>
    <w:rsid w:val="0017276A"/>
    <w:rsid w:val="0017315F"/>
    <w:rsid w:val="001736E7"/>
    <w:rsid w:val="00173BE4"/>
    <w:rsid w:val="00174A27"/>
    <w:rsid w:val="00174D28"/>
    <w:rsid w:val="00175A18"/>
    <w:rsid w:val="00175D18"/>
    <w:rsid w:val="00175E06"/>
    <w:rsid w:val="001765A9"/>
    <w:rsid w:val="001765BC"/>
    <w:rsid w:val="00176A8B"/>
    <w:rsid w:val="00176D52"/>
    <w:rsid w:val="00176F09"/>
    <w:rsid w:val="0018140A"/>
    <w:rsid w:val="00182172"/>
    <w:rsid w:val="00182937"/>
    <w:rsid w:val="0018370E"/>
    <w:rsid w:val="001841CE"/>
    <w:rsid w:val="00185332"/>
    <w:rsid w:val="00185FFB"/>
    <w:rsid w:val="0018665E"/>
    <w:rsid w:val="00186780"/>
    <w:rsid w:val="001872EF"/>
    <w:rsid w:val="00190559"/>
    <w:rsid w:val="001908B8"/>
    <w:rsid w:val="00191378"/>
    <w:rsid w:val="0019211E"/>
    <w:rsid w:val="001921E0"/>
    <w:rsid w:val="001921F1"/>
    <w:rsid w:val="00192E54"/>
    <w:rsid w:val="001938E4"/>
    <w:rsid w:val="00194337"/>
    <w:rsid w:val="0019472E"/>
    <w:rsid w:val="00194D01"/>
    <w:rsid w:val="001952DF"/>
    <w:rsid w:val="001959A0"/>
    <w:rsid w:val="00195D80"/>
    <w:rsid w:val="00195E31"/>
    <w:rsid w:val="00195FE1"/>
    <w:rsid w:val="00196258"/>
    <w:rsid w:val="00196800"/>
    <w:rsid w:val="001968DE"/>
    <w:rsid w:val="00196AF7"/>
    <w:rsid w:val="001976DB"/>
    <w:rsid w:val="001A0C95"/>
    <w:rsid w:val="001A0E07"/>
    <w:rsid w:val="001A117D"/>
    <w:rsid w:val="001A1327"/>
    <w:rsid w:val="001A14A7"/>
    <w:rsid w:val="001A1547"/>
    <w:rsid w:val="001A20E4"/>
    <w:rsid w:val="001A293A"/>
    <w:rsid w:val="001A2B18"/>
    <w:rsid w:val="001A2B8F"/>
    <w:rsid w:val="001A4A2C"/>
    <w:rsid w:val="001A4D28"/>
    <w:rsid w:val="001A4D69"/>
    <w:rsid w:val="001A57F8"/>
    <w:rsid w:val="001A6A17"/>
    <w:rsid w:val="001A6CDC"/>
    <w:rsid w:val="001A75DE"/>
    <w:rsid w:val="001B09DA"/>
    <w:rsid w:val="001B1092"/>
    <w:rsid w:val="001B1424"/>
    <w:rsid w:val="001B1ACE"/>
    <w:rsid w:val="001B2481"/>
    <w:rsid w:val="001B2498"/>
    <w:rsid w:val="001B3B36"/>
    <w:rsid w:val="001B48E5"/>
    <w:rsid w:val="001B4DE8"/>
    <w:rsid w:val="001B55C9"/>
    <w:rsid w:val="001B575E"/>
    <w:rsid w:val="001B6139"/>
    <w:rsid w:val="001B668C"/>
    <w:rsid w:val="001B7434"/>
    <w:rsid w:val="001C0748"/>
    <w:rsid w:val="001C1202"/>
    <w:rsid w:val="001C1F6A"/>
    <w:rsid w:val="001C206F"/>
    <w:rsid w:val="001C260A"/>
    <w:rsid w:val="001C3591"/>
    <w:rsid w:val="001C39C0"/>
    <w:rsid w:val="001C42D5"/>
    <w:rsid w:val="001C4378"/>
    <w:rsid w:val="001C5C79"/>
    <w:rsid w:val="001C64E1"/>
    <w:rsid w:val="001C6715"/>
    <w:rsid w:val="001D0045"/>
    <w:rsid w:val="001D0E34"/>
    <w:rsid w:val="001D1938"/>
    <w:rsid w:val="001D2B57"/>
    <w:rsid w:val="001D41AD"/>
    <w:rsid w:val="001D59B9"/>
    <w:rsid w:val="001D5CDB"/>
    <w:rsid w:val="001D6619"/>
    <w:rsid w:val="001D6CF9"/>
    <w:rsid w:val="001D6FFA"/>
    <w:rsid w:val="001D7C4F"/>
    <w:rsid w:val="001E1136"/>
    <w:rsid w:val="001E1812"/>
    <w:rsid w:val="001E2FBE"/>
    <w:rsid w:val="001E3585"/>
    <w:rsid w:val="001E45C0"/>
    <w:rsid w:val="001E4677"/>
    <w:rsid w:val="001E4857"/>
    <w:rsid w:val="001E4B73"/>
    <w:rsid w:val="001E4DE9"/>
    <w:rsid w:val="001E5582"/>
    <w:rsid w:val="001E583A"/>
    <w:rsid w:val="001E5BDE"/>
    <w:rsid w:val="001E5EFE"/>
    <w:rsid w:val="001E7740"/>
    <w:rsid w:val="001F0262"/>
    <w:rsid w:val="001F0B61"/>
    <w:rsid w:val="001F137C"/>
    <w:rsid w:val="001F1AF3"/>
    <w:rsid w:val="001F32C0"/>
    <w:rsid w:val="001F3444"/>
    <w:rsid w:val="001F3B6C"/>
    <w:rsid w:val="001F3C1F"/>
    <w:rsid w:val="001F6BC0"/>
    <w:rsid w:val="001F6ED9"/>
    <w:rsid w:val="002008DB"/>
    <w:rsid w:val="002033C4"/>
    <w:rsid w:val="00203F8F"/>
    <w:rsid w:val="0020474B"/>
    <w:rsid w:val="002051A3"/>
    <w:rsid w:val="002051F7"/>
    <w:rsid w:val="00205B72"/>
    <w:rsid w:val="00206288"/>
    <w:rsid w:val="002062BD"/>
    <w:rsid w:val="002062EF"/>
    <w:rsid w:val="002070C5"/>
    <w:rsid w:val="00207771"/>
    <w:rsid w:val="00207E6A"/>
    <w:rsid w:val="00210233"/>
    <w:rsid w:val="002106FF"/>
    <w:rsid w:val="002119E5"/>
    <w:rsid w:val="0021329B"/>
    <w:rsid w:val="00213F59"/>
    <w:rsid w:val="002141E3"/>
    <w:rsid w:val="00215818"/>
    <w:rsid w:val="0021716C"/>
    <w:rsid w:val="00217582"/>
    <w:rsid w:val="00217631"/>
    <w:rsid w:val="00217D74"/>
    <w:rsid w:val="0022067D"/>
    <w:rsid w:val="00220805"/>
    <w:rsid w:val="00221835"/>
    <w:rsid w:val="00224430"/>
    <w:rsid w:val="00224BB5"/>
    <w:rsid w:val="00224C91"/>
    <w:rsid w:val="002252DF"/>
    <w:rsid w:val="00225BCA"/>
    <w:rsid w:val="002260A1"/>
    <w:rsid w:val="0022755B"/>
    <w:rsid w:val="00230EEC"/>
    <w:rsid w:val="00232A00"/>
    <w:rsid w:val="00232DCD"/>
    <w:rsid w:val="00233C0E"/>
    <w:rsid w:val="00233CCD"/>
    <w:rsid w:val="00234FBA"/>
    <w:rsid w:val="00235054"/>
    <w:rsid w:val="00235CC7"/>
    <w:rsid w:val="00235DBC"/>
    <w:rsid w:val="00236049"/>
    <w:rsid w:val="00236058"/>
    <w:rsid w:val="0023694F"/>
    <w:rsid w:val="00237454"/>
    <w:rsid w:val="00241560"/>
    <w:rsid w:val="00241EB8"/>
    <w:rsid w:val="00242EAC"/>
    <w:rsid w:val="00243238"/>
    <w:rsid w:val="0024324C"/>
    <w:rsid w:val="00244A60"/>
    <w:rsid w:val="00245A65"/>
    <w:rsid w:val="0024694C"/>
    <w:rsid w:val="00246B2A"/>
    <w:rsid w:val="0024749A"/>
    <w:rsid w:val="00247A35"/>
    <w:rsid w:val="00250D63"/>
    <w:rsid w:val="00251840"/>
    <w:rsid w:val="00252130"/>
    <w:rsid w:val="00252331"/>
    <w:rsid w:val="0025244E"/>
    <w:rsid w:val="00253D12"/>
    <w:rsid w:val="002559B6"/>
    <w:rsid w:val="00256B2A"/>
    <w:rsid w:val="0025707B"/>
    <w:rsid w:val="00257380"/>
    <w:rsid w:val="00257801"/>
    <w:rsid w:val="00257BA1"/>
    <w:rsid w:val="0026032D"/>
    <w:rsid w:val="00260FF7"/>
    <w:rsid w:val="002611B0"/>
    <w:rsid w:val="00261859"/>
    <w:rsid w:val="00261B50"/>
    <w:rsid w:val="00262545"/>
    <w:rsid w:val="0026268B"/>
    <w:rsid w:val="00262FDE"/>
    <w:rsid w:val="00263AF0"/>
    <w:rsid w:val="002643ED"/>
    <w:rsid w:val="0026452C"/>
    <w:rsid w:val="0026461A"/>
    <w:rsid w:val="00264FD7"/>
    <w:rsid w:val="002652E9"/>
    <w:rsid w:val="002658E0"/>
    <w:rsid w:val="00265B7E"/>
    <w:rsid w:val="00266E81"/>
    <w:rsid w:val="00267DF1"/>
    <w:rsid w:val="00271C80"/>
    <w:rsid w:val="002727DD"/>
    <w:rsid w:val="00276CA1"/>
    <w:rsid w:val="00277E3C"/>
    <w:rsid w:val="00277F11"/>
    <w:rsid w:val="00280747"/>
    <w:rsid w:val="00280E8B"/>
    <w:rsid w:val="00281C95"/>
    <w:rsid w:val="00282C1E"/>
    <w:rsid w:val="002834F4"/>
    <w:rsid w:val="00283A38"/>
    <w:rsid w:val="00283EB3"/>
    <w:rsid w:val="00283EC6"/>
    <w:rsid w:val="0028424C"/>
    <w:rsid w:val="00284519"/>
    <w:rsid w:val="00285D03"/>
    <w:rsid w:val="00286706"/>
    <w:rsid w:val="00286AE3"/>
    <w:rsid w:val="00286E09"/>
    <w:rsid w:val="002873C5"/>
    <w:rsid w:val="002876E2"/>
    <w:rsid w:val="00287B2E"/>
    <w:rsid w:val="00287B36"/>
    <w:rsid w:val="00291FEF"/>
    <w:rsid w:val="002925A3"/>
    <w:rsid w:val="00292994"/>
    <w:rsid w:val="002934F6"/>
    <w:rsid w:val="00295F20"/>
    <w:rsid w:val="00296A58"/>
    <w:rsid w:val="00297990"/>
    <w:rsid w:val="002A0A6D"/>
    <w:rsid w:val="002A15BA"/>
    <w:rsid w:val="002A1BB0"/>
    <w:rsid w:val="002A4841"/>
    <w:rsid w:val="002A4E08"/>
    <w:rsid w:val="002A62BD"/>
    <w:rsid w:val="002A6741"/>
    <w:rsid w:val="002A6810"/>
    <w:rsid w:val="002A699C"/>
    <w:rsid w:val="002A6FBE"/>
    <w:rsid w:val="002A7852"/>
    <w:rsid w:val="002B0547"/>
    <w:rsid w:val="002B07AA"/>
    <w:rsid w:val="002B0D5A"/>
    <w:rsid w:val="002B1A30"/>
    <w:rsid w:val="002B1ACB"/>
    <w:rsid w:val="002B2767"/>
    <w:rsid w:val="002B2A62"/>
    <w:rsid w:val="002B3214"/>
    <w:rsid w:val="002B3C25"/>
    <w:rsid w:val="002B5250"/>
    <w:rsid w:val="002B537D"/>
    <w:rsid w:val="002B5B67"/>
    <w:rsid w:val="002B5CA7"/>
    <w:rsid w:val="002B5D5F"/>
    <w:rsid w:val="002B6005"/>
    <w:rsid w:val="002B7F5F"/>
    <w:rsid w:val="002C185D"/>
    <w:rsid w:val="002C2F6C"/>
    <w:rsid w:val="002C44FE"/>
    <w:rsid w:val="002C46D3"/>
    <w:rsid w:val="002C487E"/>
    <w:rsid w:val="002C53A1"/>
    <w:rsid w:val="002C53B4"/>
    <w:rsid w:val="002C5A0E"/>
    <w:rsid w:val="002C72BB"/>
    <w:rsid w:val="002C7830"/>
    <w:rsid w:val="002D06CA"/>
    <w:rsid w:val="002D096A"/>
    <w:rsid w:val="002D0C5C"/>
    <w:rsid w:val="002D162F"/>
    <w:rsid w:val="002D176E"/>
    <w:rsid w:val="002D19CA"/>
    <w:rsid w:val="002D1E02"/>
    <w:rsid w:val="002D211D"/>
    <w:rsid w:val="002D2972"/>
    <w:rsid w:val="002D37BB"/>
    <w:rsid w:val="002D4D57"/>
    <w:rsid w:val="002D4F36"/>
    <w:rsid w:val="002D65E2"/>
    <w:rsid w:val="002D6E01"/>
    <w:rsid w:val="002D79A9"/>
    <w:rsid w:val="002D79E2"/>
    <w:rsid w:val="002D7E2E"/>
    <w:rsid w:val="002E068B"/>
    <w:rsid w:val="002E1821"/>
    <w:rsid w:val="002E2410"/>
    <w:rsid w:val="002E44AB"/>
    <w:rsid w:val="002E71CE"/>
    <w:rsid w:val="002E7938"/>
    <w:rsid w:val="002E7B67"/>
    <w:rsid w:val="002F003E"/>
    <w:rsid w:val="002F1BBE"/>
    <w:rsid w:val="002F23AC"/>
    <w:rsid w:val="002F2E13"/>
    <w:rsid w:val="002F351D"/>
    <w:rsid w:val="002F4533"/>
    <w:rsid w:val="002F4537"/>
    <w:rsid w:val="002F4D32"/>
    <w:rsid w:val="002F4D7E"/>
    <w:rsid w:val="002F528E"/>
    <w:rsid w:val="002F5318"/>
    <w:rsid w:val="002F79E7"/>
    <w:rsid w:val="002F7F7D"/>
    <w:rsid w:val="0030013B"/>
    <w:rsid w:val="0030127C"/>
    <w:rsid w:val="00301551"/>
    <w:rsid w:val="00302EE2"/>
    <w:rsid w:val="0030334B"/>
    <w:rsid w:val="00305D37"/>
    <w:rsid w:val="0030717B"/>
    <w:rsid w:val="003104DD"/>
    <w:rsid w:val="00311132"/>
    <w:rsid w:val="0031215F"/>
    <w:rsid w:val="00313D6C"/>
    <w:rsid w:val="00316156"/>
    <w:rsid w:val="0031665B"/>
    <w:rsid w:val="003171DE"/>
    <w:rsid w:val="003203D4"/>
    <w:rsid w:val="00320BE2"/>
    <w:rsid w:val="00321DC3"/>
    <w:rsid w:val="0032201B"/>
    <w:rsid w:val="0032210A"/>
    <w:rsid w:val="00322823"/>
    <w:rsid w:val="00322A32"/>
    <w:rsid w:val="003236D5"/>
    <w:rsid w:val="00324491"/>
    <w:rsid w:val="0032540F"/>
    <w:rsid w:val="00327934"/>
    <w:rsid w:val="00327D1B"/>
    <w:rsid w:val="00327E8F"/>
    <w:rsid w:val="00327F0C"/>
    <w:rsid w:val="00331F95"/>
    <w:rsid w:val="00332D2A"/>
    <w:rsid w:val="00332FD9"/>
    <w:rsid w:val="003336BD"/>
    <w:rsid w:val="00333F35"/>
    <w:rsid w:val="003348C6"/>
    <w:rsid w:val="00334C68"/>
    <w:rsid w:val="0033543D"/>
    <w:rsid w:val="00335E59"/>
    <w:rsid w:val="003375A8"/>
    <w:rsid w:val="00341530"/>
    <w:rsid w:val="003418A5"/>
    <w:rsid w:val="003431B0"/>
    <w:rsid w:val="003439FE"/>
    <w:rsid w:val="00345860"/>
    <w:rsid w:val="00346155"/>
    <w:rsid w:val="00347D80"/>
    <w:rsid w:val="003505CC"/>
    <w:rsid w:val="00350BA5"/>
    <w:rsid w:val="003523A5"/>
    <w:rsid w:val="003539C9"/>
    <w:rsid w:val="00355CB1"/>
    <w:rsid w:val="00355EA9"/>
    <w:rsid w:val="00355F69"/>
    <w:rsid w:val="00356F33"/>
    <w:rsid w:val="00360AD0"/>
    <w:rsid w:val="00360C8D"/>
    <w:rsid w:val="003620B8"/>
    <w:rsid w:val="00362927"/>
    <w:rsid w:val="003645AB"/>
    <w:rsid w:val="00364B90"/>
    <w:rsid w:val="00364CAA"/>
    <w:rsid w:val="00366869"/>
    <w:rsid w:val="00366AB8"/>
    <w:rsid w:val="00366B3E"/>
    <w:rsid w:val="00367812"/>
    <w:rsid w:val="00367E49"/>
    <w:rsid w:val="00370146"/>
    <w:rsid w:val="00370443"/>
    <w:rsid w:val="00373126"/>
    <w:rsid w:val="0037390A"/>
    <w:rsid w:val="00374134"/>
    <w:rsid w:val="00375CE3"/>
    <w:rsid w:val="0037660B"/>
    <w:rsid w:val="003766D1"/>
    <w:rsid w:val="00376859"/>
    <w:rsid w:val="00376BD2"/>
    <w:rsid w:val="00377A3E"/>
    <w:rsid w:val="00380BD5"/>
    <w:rsid w:val="00381086"/>
    <w:rsid w:val="0038144B"/>
    <w:rsid w:val="0038472D"/>
    <w:rsid w:val="003847CB"/>
    <w:rsid w:val="00385543"/>
    <w:rsid w:val="00390576"/>
    <w:rsid w:val="0039061F"/>
    <w:rsid w:val="00390EEB"/>
    <w:rsid w:val="003925D3"/>
    <w:rsid w:val="00392C9C"/>
    <w:rsid w:val="0039317C"/>
    <w:rsid w:val="00394BD2"/>
    <w:rsid w:val="00394DD4"/>
    <w:rsid w:val="00395AD9"/>
    <w:rsid w:val="00395BD9"/>
    <w:rsid w:val="00396CA5"/>
    <w:rsid w:val="003970BD"/>
    <w:rsid w:val="00397D72"/>
    <w:rsid w:val="003A06D1"/>
    <w:rsid w:val="003A1A33"/>
    <w:rsid w:val="003A2088"/>
    <w:rsid w:val="003A252A"/>
    <w:rsid w:val="003A2A87"/>
    <w:rsid w:val="003A3379"/>
    <w:rsid w:val="003A3529"/>
    <w:rsid w:val="003A3D4C"/>
    <w:rsid w:val="003A3EFA"/>
    <w:rsid w:val="003A4239"/>
    <w:rsid w:val="003A4AE9"/>
    <w:rsid w:val="003A5860"/>
    <w:rsid w:val="003A654C"/>
    <w:rsid w:val="003B3249"/>
    <w:rsid w:val="003B3815"/>
    <w:rsid w:val="003B3E00"/>
    <w:rsid w:val="003B404D"/>
    <w:rsid w:val="003B42A0"/>
    <w:rsid w:val="003B4C21"/>
    <w:rsid w:val="003B5186"/>
    <w:rsid w:val="003B575D"/>
    <w:rsid w:val="003B741E"/>
    <w:rsid w:val="003B7B7D"/>
    <w:rsid w:val="003C0340"/>
    <w:rsid w:val="003C11C7"/>
    <w:rsid w:val="003C2256"/>
    <w:rsid w:val="003C336F"/>
    <w:rsid w:val="003C3EFD"/>
    <w:rsid w:val="003C4B25"/>
    <w:rsid w:val="003C4DA3"/>
    <w:rsid w:val="003C4F2B"/>
    <w:rsid w:val="003C6013"/>
    <w:rsid w:val="003C6DBB"/>
    <w:rsid w:val="003C7557"/>
    <w:rsid w:val="003D1C23"/>
    <w:rsid w:val="003D226B"/>
    <w:rsid w:val="003D2993"/>
    <w:rsid w:val="003D637F"/>
    <w:rsid w:val="003D6EC5"/>
    <w:rsid w:val="003D77DB"/>
    <w:rsid w:val="003D79F1"/>
    <w:rsid w:val="003E038D"/>
    <w:rsid w:val="003E047B"/>
    <w:rsid w:val="003E1D5D"/>
    <w:rsid w:val="003E2355"/>
    <w:rsid w:val="003E52D7"/>
    <w:rsid w:val="003E7D8E"/>
    <w:rsid w:val="003F10AD"/>
    <w:rsid w:val="003F149E"/>
    <w:rsid w:val="003F189F"/>
    <w:rsid w:val="003F19E7"/>
    <w:rsid w:val="003F2ED7"/>
    <w:rsid w:val="003F56F7"/>
    <w:rsid w:val="003F5DA0"/>
    <w:rsid w:val="003F61BF"/>
    <w:rsid w:val="003F733D"/>
    <w:rsid w:val="003F77C7"/>
    <w:rsid w:val="0040050D"/>
    <w:rsid w:val="00400732"/>
    <w:rsid w:val="004007FA"/>
    <w:rsid w:val="004009E5"/>
    <w:rsid w:val="00400F4A"/>
    <w:rsid w:val="00400F95"/>
    <w:rsid w:val="00400FE7"/>
    <w:rsid w:val="0040211F"/>
    <w:rsid w:val="00403BE9"/>
    <w:rsid w:val="0040477D"/>
    <w:rsid w:val="00406AB4"/>
    <w:rsid w:val="00406B38"/>
    <w:rsid w:val="00410AC0"/>
    <w:rsid w:val="004124E3"/>
    <w:rsid w:val="00412BA2"/>
    <w:rsid w:val="00413640"/>
    <w:rsid w:val="00413F85"/>
    <w:rsid w:val="004142DA"/>
    <w:rsid w:val="0041432B"/>
    <w:rsid w:val="004147EA"/>
    <w:rsid w:val="00414D26"/>
    <w:rsid w:val="004154E7"/>
    <w:rsid w:val="00415B59"/>
    <w:rsid w:val="00421794"/>
    <w:rsid w:val="004222E1"/>
    <w:rsid w:val="004223BD"/>
    <w:rsid w:val="00422F07"/>
    <w:rsid w:val="00423161"/>
    <w:rsid w:val="004237E0"/>
    <w:rsid w:val="004253F2"/>
    <w:rsid w:val="004254C6"/>
    <w:rsid w:val="00425743"/>
    <w:rsid w:val="00431FF8"/>
    <w:rsid w:val="00432426"/>
    <w:rsid w:val="00432C77"/>
    <w:rsid w:val="0043481D"/>
    <w:rsid w:val="004351C0"/>
    <w:rsid w:val="00435597"/>
    <w:rsid w:val="004376FC"/>
    <w:rsid w:val="004409BB"/>
    <w:rsid w:val="00441242"/>
    <w:rsid w:val="00442FAA"/>
    <w:rsid w:val="0044423E"/>
    <w:rsid w:val="0044450C"/>
    <w:rsid w:val="00445464"/>
    <w:rsid w:val="00445ADB"/>
    <w:rsid w:val="00450AD2"/>
    <w:rsid w:val="00450D9E"/>
    <w:rsid w:val="00454D2A"/>
    <w:rsid w:val="00454E5A"/>
    <w:rsid w:val="00454EFC"/>
    <w:rsid w:val="00454F27"/>
    <w:rsid w:val="0045659C"/>
    <w:rsid w:val="00456B1D"/>
    <w:rsid w:val="00457424"/>
    <w:rsid w:val="004622D5"/>
    <w:rsid w:val="0046242D"/>
    <w:rsid w:val="00462534"/>
    <w:rsid w:val="004626D3"/>
    <w:rsid w:val="00463159"/>
    <w:rsid w:val="004635F3"/>
    <w:rsid w:val="004647F6"/>
    <w:rsid w:val="00465468"/>
    <w:rsid w:val="00465857"/>
    <w:rsid w:val="00465B6E"/>
    <w:rsid w:val="0046618E"/>
    <w:rsid w:val="00467BA7"/>
    <w:rsid w:val="00467D59"/>
    <w:rsid w:val="00467F92"/>
    <w:rsid w:val="004705B2"/>
    <w:rsid w:val="0047294A"/>
    <w:rsid w:val="00472E09"/>
    <w:rsid w:val="00472F90"/>
    <w:rsid w:val="00473636"/>
    <w:rsid w:val="004736E0"/>
    <w:rsid w:val="004746A9"/>
    <w:rsid w:val="00474A7B"/>
    <w:rsid w:val="00475119"/>
    <w:rsid w:val="00475158"/>
    <w:rsid w:val="004752DF"/>
    <w:rsid w:val="00475713"/>
    <w:rsid w:val="00475B8C"/>
    <w:rsid w:val="00475E13"/>
    <w:rsid w:val="0047636E"/>
    <w:rsid w:val="00476612"/>
    <w:rsid w:val="0048051B"/>
    <w:rsid w:val="00480F04"/>
    <w:rsid w:val="004817D8"/>
    <w:rsid w:val="00481EAD"/>
    <w:rsid w:val="00481F23"/>
    <w:rsid w:val="004835AB"/>
    <w:rsid w:val="00483666"/>
    <w:rsid w:val="00484AE6"/>
    <w:rsid w:val="00486444"/>
    <w:rsid w:val="004878AA"/>
    <w:rsid w:val="004901B2"/>
    <w:rsid w:val="004928B8"/>
    <w:rsid w:val="00493514"/>
    <w:rsid w:val="00493C15"/>
    <w:rsid w:val="004952D8"/>
    <w:rsid w:val="00495DE0"/>
    <w:rsid w:val="0049737B"/>
    <w:rsid w:val="00497FA7"/>
    <w:rsid w:val="004A1C83"/>
    <w:rsid w:val="004A2A02"/>
    <w:rsid w:val="004A2AC0"/>
    <w:rsid w:val="004A3D86"/>
    <w:rsid w:val="004A46ED"/>
    <w:rsid w:val="004A4938"/>
    <w:rsid w:val="004A67B3"/>
    <w:rsid w:val="004A6D8C"/>
    <w:rsid w:val="004A76D5"/>
    <w:rsid w:val="004A7E11"/>
    <w:rsid w:val="004B0FF5"/>
    <w:rsid w:val="004B298D"/>
    <w:rsid w:val="004B2D81"/>
    <w:rsid w:val="004B2D9D"/>
    <w:rsid w:val="004B304F"/>
    <w:rsid w:val="004B4146"/>
    <w:rsid w:val="004B63FC"/>
    <w:rsid w:val="004B66E7"/>
    <w:rsid w:val="004B6F88"/>
    <w:rsid w:val="004B73A8"/>
    <w:rsid w:val="004B7F3C"/>
    <w:rsid w:val="004C18CE"/>
    <w:rsid w:val="004C26EF"/>
    <w:rsid w:val="004C5485"/>
    <w:rsid w:val="004C70E1"/>
    <w:rsid w:val="004D0E37"/>
    <w:rsid w:val="004D0E66"/>
    <w:rsid w:val="004D205F"/>
    <w:rsid w:val="004D266D"/>
    <w:rsid w:val="004D39C1"/>
    <w:rsid w:val="004D4A54"/>
    <w:rsid w:val="004D4A95"/>
    <w:rsid w:val="004D55ED"/>
    <w:rsid w:val="004D57D7"/>
    <w:rsid w:val="004D5D57"/>
    <w:rsid w:val="004D5D6F"/>
    <w:rsid w:val="004D725E"/>
    <w:rsid w:val="004E1EE4"/>
    <w:rsid w:val="004E231C"/>
    <w:rsid w:val="004E3161"/>
    <w:rsid w:val="004E4C7A"/>
    <w:rsid w:val="004E6B3B"/>
    <w:rsid w:val="004E6F6D"/>
    <w:rsid w:val="004F2B67"/>
    <w:rsid w:val="004F2D45"/>
    <w:rsid w:val="004F2DA1"/>
    <w:rsid w:val="004F363D"/>
    <w:rsid w:val="004F4829"/>
    <w:rsid w:val="004F4B09"/>
    <w:rsid w:val="004F5540"/>
    <w:rsid w:val="004F637D"/>
    <w:rsid w:val="004F66A6"/>
    <w:rsid w:val="004F6C4B"/>
    <w:rsid w:val="004F7137"/>
    <w:rsid w:val="0050097B"/>
    <w:rsid w:val="00501691"/>
    <w:rsid w:val="00501EA0"/>
    <w:rsid w:val="00503439"/>
    <w:rsid w:val="00503D89"/>
    <w:rsid w:val="00504A09"/>
    <w:rsid w:val="00504B48"/>
    <w:rsid w:val="005052BE"/>
    <w:rsid w:val="00505E5E"/>
    <w:rsid w:val="00507031"/>
    <w:rsid w:val="00507315"/>
    <w:rsid w:val="0050734B"/>
    <w:rsid w:val="005079DF"/>
    <w:rsid w:val="0051214F"/>
    <w:rsid w:val="00512CFF"/>
    <w:rsid w:val="00513BC3"/>
    <w:rsid w:val="0051442A"/>
    <w:rsid w:val="005160EA"/>
    <w:rsid w:val="005163C1"/>
    <w:rsid w:val="00516BAF"/>
    <w:rsid w:val="00516F65"/>
    <w:rsid w:val="0051729D"/>
    <w:rsid w:val="00517A0B"/>
    <w:rsid w:val="00520C84"/>
    <w:rsid w:val="005225D6"/>
    <w:rsid w:val="005232BA"/>
    <w:rsid w:val="0052378E"/>
    <w:rsid w:val="005240D5"/>
    <w:rsid w:val="005259FE"/>
    <w:rsid w:val="00526E25"/>
    <w:rsid w:val="0052724E"/>
    <w:rsid w:val="005341D4"/>
    <w:rsid w:val="0053445C"/>
    <w:rsid w:val="00535782"/>
    <w:rsid w:val="005365CF"/>
    <w:rsid w:val="005378D0"/>
    <w:rsid w:val="00537BB0"/>
    <w:rsid w:val="00537F13"/>
    <w:rsid w:val="00540754"/>
    <w:rsid w:val="005409B1"/>
    <w:rsid w:val="00541343"/>
    <w:rsid w:val="00541960"/>
    <w:rsid w:val="00541E0A"/>
    <w:rsid w:val="005425FA"/>
    <w:rsid w:val="00542771"/>
    <w:rsid w:val="00542779"/>
    <w:rsid w:val="00542D9D"/>
    <w:rsid w:val="00542EC6"/>
    <w:rsid w:val="00543027"/>
    <w:rsid w:val="0054349D"/>
    <w:rsid w:val="00543918"/>
    <w:rsid w:val="00543920"/>
    <w:rsid w:val="00543B32"/>
    <w:rsid w:val="00544187"/>
    <w:rsid w:val="005446A4"/>
    <w:rsid w:val="005452B8"/>
    <w:rsid w:val="00545A0C"/>
    <w:rsid w:val="00546577"/>
    <w:rsid w:val="00546EF1"/>
    <w:rsid w:val="005501F5"/>
    <w:rsid w:val="00550E0E"/>
    <w:rsid w:val="00551167"/>
    <w:rsid w:val="005511AD"/>
    <w:rsid w:val="00551A63"/>
    <w:rsid w:val="005523FF"/>
    <w:rsid w:val="0055369D"/>
    <w:rsid w:val="00553D4B"/>
    <w:rsid w:val="00553DC1"/>
    <w:rsid w:val="00553E7A"/>
    <w:rsid w:val="005606C9"/>
    <w:rsid w:val="00561727"/>
    <w:rsid w:val="00561CD5"/>
    <w:rsid w:val="005626EA"/>
    <w:rsid w:val="00562CE7"/>
    <w:rsid w:val="00563228"/>
    <w:rsid w:val="005646EE"/>
    <w:rsid w:val="00565027"/>
    <w:rsid w:val="00565BDF"/>
    <w:rsid w:val="005706F5"/>
    <w:rsid w:val="005724AA"/>
    <w:rsid w:val="00572827"/>
    <w:rsid w:val="005730D4"/>
    <w:rsid w:val="005736A6"/>
    <w:rsid w:val="00573716"/>
    <w:rsid w:val="005742D9"/>
    <w:rsid w:val="005754CF"/>
    <w:rsid w:val="00575653"/>
    <w:rsid w:val="00575941"/>
    <w:rsid w:val="00575C8F"/>
    <w:rsid w:val="00577EF6"/>
    <w:rsid w:val="0058042E"/>
    <w:rsid w:val="00581196"/>
    <w:rsid w:val="005811A3"/>
    <w:rsid w:val="00581A91"/>
    <w:rsid w:val="00581B37"/>
    <w:rsid w:val="00583761"/>
    <w:rsid w:val="00583C7D"/>
    <w:rsid w:val="00584540"/>
    <w:rsid w:val="005845E7"/>
    <w:rsid w:val="00584750"/>
    <w:rsid w:val="0058493D"/>
    <w:rsid w:val="00584DC3"/>
    <w:rsid w:val="0058520B"/>
    <w:rsid w:val="005852D2"/>
    <w:rsid w:val="00586318"/>
    <w:rsid w:val="005868B6"/>
    <w:rsid w:val="00586D0F"/>
    <w:rsid w:val="005904A3"/>
    <w:rsid w:val="0059096B"/>
    <w:rsid w:val="00590E93"/>
    <w:rsid w:val="00593E7F"/>
    <w:rsid w:val="00593F74"/>
    <w:rsid w:val="00594996"/>
    <w:rsid w:val="00594A77"/>
    <w:rsid w:val="005962B1"/>
    <w:rsid w:val="0059714A"/>
    <w:rsid w:val="005A01C1"/>
    <w:rsid w:val="005A12DA"/>
    <w:rsid w:val="005A193B"/>
    <w:rsid w:val="005A1C5E"/>
    <w:rsid w:val="005A33C2"/>
    <w:rsid w:val="005A40C4"/>
    <w:rsid w:val="005A4905"/>
    <w:rsid w:val="005A4B8C"/>
    <w:rsid w:val="005A57DE"/>
    <w:rsid w:val="005A6F38"/>
    <w:rsid w:val="005A6F4F"/>
    <w:rsid w:val="005B1024"/>
    <w:rsid w:val="005B4B5E"/>
    <w:rsid w:val="005B5410"/>
    <w:rsid w:val="005B5E8E"/>
    <w:rsid w:val="005B7951"/>
    <w:rsid w:val="005C0E26"/>
    <w:rsid w:val="005C0E80"/>
    <w:rsid w:val="005C1658"/>
    <w:rsid w:val="005C182F"/>
    <w:rsid w:val="005C242F"/>
    <w:rsid w:val="005C3B79"/>
    <w:rsid w:val="005C43C9"/>
    <w:rsid w:val="005C473F"/>
    <w:rsid w:val="005C5C31"/>
    <w:rsid w:val="005D2063"/>
    <w:rsid w:val="005D2270"/>
    <w:rsid w:val="005D27EC"/>
    <w:rsid w:val="005D3563"/>
    <w:rsid w:val="005D3EBC"/>
    <w:rsid w:val="005D45EA"/>
    <w:rsid w:val="005D492D"/>
    <w:rsid w:val="005D4ED1"/>
    <w:rsid w:val="005D4EE6"/>
    <w:rsid w:val="005D5B88"/>
    <w:rsid w:val="005D6F2C"/>
    <w:rsid w:val="005D74A0"/>
    <w:rsid w:val="005D7527"/>
    <w:rsid w:val="005D77B5"/>
    <w:rsid w:val="005E073E"/>
    <w:rsid w:val="005E0F50"/>
    <w:rsid w:val="005E13E5"/>
    <w:rsid w:val="005E36E8"/>
    <w:rsid w:val="005E5025"/>
    <w:rsid w:val="005E5717"/>
    <w:rsid w:val="005E5ADD"/>
    <w:rsid w:val="005E5EEB"/>
    <w:rsid w:val="005E62F9"/>
    <w:rsid w:val="005E6DF8"/>
    <w:rsid w:val="005E79D2"/>
    <w:rsid w:val="005E7E52"/>
    <w:rsid w:val="005F0D2A"/>
    <w:rsid w:val="005F1BE5"/>
    <w:rsid w:val="005F1CB4"/>
    <w:rsid w:val="005F4462"/>
    <w:rsid w:val="005F528F"/>
    <w:rsid w:val="005F6661"/>
    <w:rsid w:val="005F685E"/>
    <w:rsid w:val="00600233"/>
    <w:rsid w:val="00600F1F"/>
    <w:rsid w:val="00601955"/>
    <w:rsid w:val="00601D6A"/>
    <w:rsid w:val="00602148"/>
    <w:rsid w:val="0060266E"/>
    <w:rsid w:val="0060560A"/>
    <w:rsid w:val="0060642A"/>
    <w:rsid w:val="006064C9"/>
    <w:rsid w:val="00610D0D"/>
    <w:rsid w:val="00615006"/>
    <w:rsid w:val="00616D99"/>
    <w:rsid w:val="006176A7"/>
    <w:rsid w:val="00617F80"/>
    <w:rsid w:val="0062160C"/>
    <w:rsid w:val="006216B1"/>
    <w:rsid w:val="00621992"/>
    <w:rsid w:val="00621BD9"/>
    <w:rsid w:val="006220E2"/>
    <w:rsid w:val="00622884"/>
    <w:rsid w:val="0062289A"/>
    <w:rsid w:val="006231D0"/>
    <w:rsid w:val="006237BA"/>
    <w:rsid w:val="00625E24"/>
    <w:rsid w:val="0062723B"/>
    <w:rsid w:val="006278C9"/>
    <w:rsid w:val="00630685"/>
    <w:rsid w:val="00631A6F"/>
    <w:rsid w:val="00631CF3"/>
    <w:rsid w:val="006322E1"/>
    <w:rsid w:val="006322E6"/>
    <w:rsid w:val="00633136"/>
    <w:rsid w:val="006335EB"/>
    <w:rsid w:val="006339EB"/>
    <w:rsid w:val="0063410F"/>
    <w:rsid w:val="006343E3"/>
    <w:rsid w:val="00634E0D"/>
    <w:rsid w:val="00635BEA"/>
    <w:rsid w:val="006369A7"/>
    <w:rsid w:val="00636A89"/>
    <w:rsid w:val="00637327"/>
    <w:rsid w:val="006375A6"/>
    <w:rsid w:val="00641333"/>
    <w:rsid w:val="00641454"/>
    <w:rsid w:val="0064368E"/>
    <w:rsid w:val="00643ECD"/>
    <w:rsid w:val="006442FF"/>
    <w:rsid w:val="00647F08"/>
    <w:rsid w:val="00651064"/>
    <w:rsid w:val="006524DB"/>
    <w:rsid w:val="00652B57"/>
    <w:rsid w:val="00652D47"/>
    <w:rsid w:val="006539AA"/>
    <w:rsid w:val="00655183"/>
    <w:rsid w:val="006552AB"/>
    <w:rsid w:val="0065590D"/>
    <w:rsid w:val="0065790F"/>
    <w:rsid w:val="00657B1D"/>
    <w:rsid w:val="006603F5"/>
    <w:rsid w:val="006605D6"/>
    <w:rsid w:val="0066065A"/>
    <w:rsid w:val="00660A2E"/>
    <w:rsid w:val="00665638"/>
    <w:rsid w:val="0066576C"/>
    <w:rsid w:val="006657A9"/>
    <w:rsid w:val="00666599"/>
    <w:rsid w:val="006667B7"/>
    <w:rsid w:val="006670DB"/>
    <w:rsid w:val="006671A4"/>
    <w:rsid w:val="00670F34"/>
    <w:rsid w:val="00671587"/>
    <w:rsid w:val="00672079"/>
    <w:rsid w:val="00672B28"/>
    <w:rsid w:val="00672E71"/>
    <w:rsid w:val="00673350"/>
    <w:rsid w:val="006736E6"/>
    <w:rsid w:val="00675849"/>
    <w:rsid w:val="006771FD"/>
    <w:rsid w:val="006778B0"/>
    <w:rsid w:val="00680080"/>
    <w:rsid w:val="00681890"/>
    <w:rsid w:val="006823CA"/>
    <w:rsid w:val="00682E17"/>
    <w:rsid w:val="0068322B"/>
    <w:rsid w:val="006834EA"/>
    <w:rsid w:val="006835A1"/>
    <w:rsid w:val="00685112"/>
    <w:rsid w:val="00685E62"/>
    <w:rsid w:val="00687704"/>
    <w:rsid w:val="00690D48"/>
    <w:rsid w:val="006925F7"/>
    <w:rsid w:val="00692B53"/>
    <w:rsid w:val="0069368C"/>
    <w:rsid w:val="00696208"/>
    <w:rsid w:val="00696840"/>
    <w:rsid w:val="00696C31"/>
    <w:rsid w:val="00697173"/>
    <w:rsid w:val="006A1001"/>
    <w:rsid w:val="006A101D"/>
    <w:rsid w:val="006A1764"/>
    <w:rsid w:val="006A1FCE"/>
    <w:rsid w:val="006A33CC"/>
    <w:rsid w:val="006A3DF2"/>
    <w:rsid w:val="006A3EC2"/>
    <w:rsid w:val="006A461A"/>
    <w:rsid w:val="006A657E"/>
    <w:rsid w:val="006A7B4D"/>
    <w:rsid w:val="006B0503"/>
    <w:rsid w:val="006B1597"/>
    <w:rsid w:val="006B1A04"/>
    <w:rsid w:val="006B1FCA"/>
    <w:rsid w:val="006B277F"/>
    <w:rsid w:val="006B3632"/>
    <w:rsid w:val="006B3AC8"/>
    <w:rsid w:val="006B494E"/>
    <w:rsid w:val="006B5116"/>
    <w:rsid w:val="006B6D91"/>
    <w:rsid w:val="006B79E0"/>
    <w:rsid w:val="006B7B53"/>
    <w:rsid w:val="006C0060"/>
    <w:rsid w:val="006C08A7"/>
    <w:rsid w:val="006C1E78"/>
    <w:rsid w:val="006C2169"/>
    <w:rsid w:val="006C2653"/>
    <w:rsid w:val="006C36E8"/>
    <w:rsid w:val="006C5BC7"/>
    <w:rsid w:val="006C649F"/>
    <w:rsid w:val="006C66AF"/>
    <w:rsid w:val="006C689E"/>
    <w:rsid w:val="006C6A42"/>
    <w:rsid w:val="006C6C94"/>
    <w:rsid w:val="006C7BDA"/>
    <w:rsid w:val="006D065D"/>
    <w:rsid w:val="006D0DC9"/>
    <w:rsid w:val="006D1FEC"/>
    <w:rsid w:val="006D2674"/>
    <w:rsid w:val="006D2AC7"/>
    <w:rsid w:val="006D305E"/>
    <w:rsid w:val="006D3646"/>
    <w:rsid w:val="006D4635"/>
    <w:rsid w:val="006D4F6D"/>
    <w:rsid w:val="006D5F9B"/>
    <w:rsid w:val="006D7AF7"/>
    <w:rsid w:val="006E0843"/>
    <w:rsid w:val="006E0C68"/>
    <w:rsid w:val="006E0F5B"/>
    <w:rsid w:val="006E224A"/>
    <w:rsid w:val="006E4EC0"/>
    <w:rsid w:val="006E52CB"/>
    <w:rsid w:val="006E5594"/>
    <w:rsid w:val="006E5DF7"/>
    <w:rsid w:val="006E66AA"/>
    <w:rsid w:val="006F006C"/>
    <w:rsid w:val="006F0C1B"/>
    <w:rsid w:val="006F170A"/>
    <w:rsid w:val="006F21B3"/>
    <w:rsid w:val="006F2932"/>
    <w:rsid w:val="006F2D28"/>
    <w:rsid w:val="006F3063"/>
    <w:rsid w:val="006F4132"/>
    <w:rsid w:val="006F484C"/>
    <w:rsid w:val="006F5C83"/>
    <w:rsid w:val="006F62C0"/>
    <w:rsid w:val="006F650D"/>
    <w:rsid w:val="00701094"/>
    <w:rsid w:val="0070165F"/>
    <w:rsid w:val="00701C4E"/>
    <w:rsid w:val="00701FC8"/>
    <w:rsid w:val="007046AA"/>
    <w:rsid w:val="00705946"/>
    <w:rsid w:val="00706F32"/>
    <w:rsid w:val="007073E8"/>
    <w:rsid w:val="00710B9D"/>
    <w:rsid w:val="00712949"/>
    <w:rsid w:val="00712DE1"/>
    <w:rsid w:val="0071360A"/>
    <w:rsid w:val="00713BF0"/>
    <w:rsid w:val="00713E20"/>
    <w:rsid w:val="00714AD3"/>
    <w:rsid w:val="00714ADD"/>
    <w:rsid w:val="00714FEB"/>
    <w:rsid w:val="007151A8"/>
    <w:rsid w:val="00720159"/>
    <w:rsid w:val="007213E7"/>
    <w:rsid w:val="00721ACE"/>
    <w:rsid w:val="00721DA2"/>
    <w:rsid w:val="007231F3"/>
    <w:rsid w:val="007237C1"/>
    <w:rsid w:val="00723B81"/>
    <w:rsid w:val="007244CA"/>
    <w:rsid w:val="0072499C"/>
    <w:rsid w:val="00725246"/>
    <w:rsid w:val="00725C65"/>
    <w:rsid w:val="00726D44"/>
    <w:rsid w:val="00727A73"/>
    <w:rsid w:val="00730A05"/>
    <w:rsid w:val="00730DDA"/>
    <w:rsid w:val="007318D5"/>
    <w:rsid w:val="00734B0E"/>
    <w:rsid w:val="00734BC6"/>
    <w:rsid w:val="007352BF"/>
    <w:rsid w:val="00736546"/>
    <w:rsid w:val="00736597"/>
    <w:rsid w:val="00736A47"/>
    <w:rsid w:val="00737F35"/>
    <w:rsid w:val="007404FA"/>
    <w:rsid w:val="00740851"/>
    <w:rsid w:val="00740FB8"/>
    <w:rsid w:val="00741616"/>
    <w:rsid w:val="00744A51"/>
    <w:rsid w:val="00744F1C"/>
    <w:rsid w:val="0074545E"/>
    <w:rsid w:val="007455CA"/>
    <w:rsid w:val="00745CEE"/>
    <w:rsid w:val="0074649C"/>
    <w:rsid w:val="00746A3E"/>
    <w:rsid w:val="007476E3"/>
    <w:rsid w:val="00750D52"/>
    <w:rsid w:val="00751B77"/>
    <w:rsid w:val="00751FEC"/>
    <w:rsid w:val="00752CF1"/>
    <w:rsid w:val="00754A7E"/>
    <w:rsid w:val="00754D49"/>
    <w:rsid w:val="00755EAB"/>
    <w:rsid w:val="007560C5"/>
    <w:rsid w:val="00756E63"/>
    <w:rsid w:val="00757014"/>
    <w:rsid w:val="0075791A"/>
    <w:rsid w:val="00760243"/>
    <w:rsid w:val="0076059B"/>
    <w:rsid w:val="00760659"/>
    <w:rsid w:val="00760B42"/>
    <w:rsid w:val="007610B6"/>
    <w:rsid w:val="007627CE"/>
    <w:rsid w:val="00762A6C"/>
    <w:rsid w:val="00762E7C"/>
    <w:rsid w:val="00763520"/>
    <w:rsid w:val="007645F0"/>
    <w:rsid w:val="00764E3F"/>
    <w:rsid w:val="0076582B"/>
    <w:rsid w:val="00766FD5"/>
    <w:rsid w:val="007679FB"/>
    <w:rsid w:val="00767EE6"/>
    <w:rsid w:val="00770F65"/>
    <w:rsid w:val="00771213"/>
    <w:rsid w:val="00771897"/>
    <w:rsid w:val="007718A1"/>
    <w:rsid w:val="007734C3"/>
    <w:rsid w:val="007735CB"/>
    <w:rsid w:val="0077545D"/>
    <w:rsid w:val="007757E9"/>
    <w:rsid w:val="00775B03"/>
    <w:rsid w:val="00775DA7"/>
    <w:rsid w:val="00776B69"/>
    <w:rsid w:val="00776D33"/>
    <w:rsid w:val="00777213"/>
    <w:rsid w:val="007774C4"/>
    <w:rsid w:val="007805D9"/>
    <w:rsid w:val="00780F09"/>
    <w:rsid w:val="00781203"/>
    <w:rsid w:val="00781322"/>
    <w:rsid w:val="00782CF9"/>
    <w:rsid w:val="007840C1"/>
    <w:rsid w:val="00784AB3"/>
    <w:rsid w:val="00787CC3"/>
    <w:rsid w:val="0079005D"/>
    <w:rsid w:val="00790377"/>
    <w:rsid w:val="00790449"/>
    <w:rsid w:val="00790EDE"/>
    <w:rsid w:val="007912A7"/>
    <w:rsid w:val="00791977"/>
    <w:rsid w:val="00792B32"/>
    <w:rsid w:val="007936B9"/>
    <w:rsid w:val="0079372F"/>
    <w:rsid w:val="00794ED0"/>
    <w:rsid w:val="00795843"/>
    <w:rsid w:val="00796571"/>
    <w:rsid w:val="007965DE"/>
    <w:rsid w:val="00796D44"/>
    <w:rsid w:val="007970B6"/>
    <w:rsid w:val="007973C9"/>
    <w:rsid w:val="007A0512"/>
    <w:rsid w:val="007A0D36"/>
    <w:rsid w:val="007A131C"/>
    <w:rsid w:val="007A212C"/>
    <w:rsid w:val="007A2271"/>
    <w:rsid w:val="007A29EC"/>
    <w:rsid w:val="007A3987"/>
    <w:rsid w:val="007A4330"/>
    <w:rsid w:val="007A4B48"/>
    <w:rsid w:val="007A6180"/>
    <w:rsid w:val="007A64A1"/>
    <w:rsid w:val="007A71FB"/>
    <w:rsid w:val="007A7B2F"/>
    <w:rsid w:val="007B1B86"/>
    <w:rsid w:val="007B2CCC"/>
    <w:rsid w:val="007B356F"/>
    <w:rsid w:val="007B4625"/>
    <w:rsid w:val="007B7A64"/>
    <w:rsid w:val="007B7BA5"/>
    <w:rsid w:val="007C2916"/>
    <w:rsid w:val="007C332F"/>
    <w:rsid w:val="007C3AD7"/>
    <w:rsid w:val="007C3B13"/>
    <w:rsid w:val="007C4E16"/>
    <w:rsid w:val="007C5B98"/>
    <w:rsid w:val="007C78D5"/>
    <w:rsid w:val="007C7CDA"/>
    <w:rsid w:val="007C7F85"/>
    <w:rsid w:val="007C7FC8"/>
    <w:rsid w:val="007D0206"/>
    <w:rsid w:val="007D0F5B"/>
    <w:rsid w:val="007D1FB3"/>
    <w:rsid w:val="007D2373"/>
    <w:rsid w:val="007D2489"/>
    <w:rsid w:val="007D346B"/>
    <w:rsid w:val="007D447D"/>
    <w:rsid w:val="007D56DA"/>
    <w:rsid w:val="007D7D7C"/>
    <w:rsid w:val="007E025C"/>
    <w:rsid w:val="007E1B94"/>
    <w:rsid w:val="007E3283"/>
    <w:rsid w:val="007E32DF"/>
    <w:rsid w:val="007E4070"/>
    <w:rsid w:val="007E48EA"/>
    <w:rsid w:val="007E6370"/>
    <w:rsid w:val="007E7718"/>
    <w:rsid w:val="007F0873"/>
    <w:rsid w:val="007F1663"/>
    <w:rsid w:val="007F33F9"/>
    <w:rsid w:val="007F347C"/>
    <w:rsid w:val="007F3A8C"/>
    <w:rsid w:val="007F4189"/>
    <w:rsid w:val="007F6131"/>
    <w:rsid w:val="007F69DB"/>
    <w:rsid w:val="00800752"/>
    <w:rsid w:val="008059EF"/>
    <w:rsid w:val="0080660B"/>
    <w:rsid w:val="0080743D"/>
    <w:rsid w:val="00811A0A"/>
    <w:rsid w:val="00812A1E"/>
    <w:rsid w:val="00812CB3"/>
    <w:rsid w:val="00813861"/>
    <w:rsid w:val="00813A46"/>
    <w:rsid w:val="00814DBE"/>
    <w:rsid w:val="008151AC"/>
    <w:rsid w:val="008154D7"/>
    <w:rsid w:val="00815B0D"/>
    <w:rsid w:val="00817221"/>
    <w:rsid w:val="00820C81"/>
    <w:rsid w:val="00821E41"/>
    <w:rsid w:val="008222AE"/>
    <w:rsid w:val="008252B8"/>
    <w:rsid w:val="00826100"/>
    <w:rsid w:val="0082637C"/>
    <w:rsid w:val="00826535"/>
    <w:rsid w:val="00826F51"/>
    <w:rsid w:val="008272FA"/>
    <w:rsid w:val="00827493"/>
    <w:rsid w:val="00827ECB"/>
    <w:rsid w:val="00831745"/>
    <w:rsid w:val="00832D21"/>
    <w:rsid w:val="008352FE"/>
    <w:rsid w:val="00835C61"/>
    <w:rsid w:val="00837488"/>
    <w:rsid w:val="0084392C"/>
    <w:rsid w:val="008501DF"/>
    <w:rsid w:val="00851462"/>
    <w:rsid w:val="0085290F"/>
    <w:rsid w:val="008529A9"/>
    <w:rsid w:val="00852C7D"/>
    <w:rsid w:val="00853D0C"/>
    <w:rsid w:val="00853DC7"/>
    <w:rsid w:val="00855BAB"/>
    <w:rsid w:val="008567BB"/>
    <w:rsid w:val="008568E6"/>
    <w:rsid w:val="00856F7E"/>
    <w:rsid w:val="008574F7"/>
    <w:rsid w:val="0086071F"/>
    <w:rsid w:val="00860CDB"/>
    <w:rsid w:val="008620F1"/>
    <w:rsid w:val="00863433"/>
    <w:rsid w:val="008645C9"/>
    <w:rsid w:val="0086550A"/>
    <w:rsid w:val="00865A56"/>
    <w:rsid w:val="0086629A"/>
    <w:rsid w:val="008670E3"/>
    <w:rsid w:val="00867DE6"/>
    <w:rsid w:val="00867F22"/>
    <w:rsid w:val="00871B45"/>
    <w:rsid w:val="008725C5"/>
    <w:rsid w:val="008725DE"/>
    <w:rsid w:val="00873062"/>
    <w:rsid w:val="00873328"/>
    <w:rsid w:val="00874892"/>
    <w:rsid w:val="00874E1C"/>
    <w:rsid w:val="00875243"/>
    <w:rsid w:val="0087535B"/>
    <w:rsid w:val="00875584"/>
    <w:rsid w:val="008766D5"/>
    <w:rsid w:val="00877C8E"/>
    <w:rsid w:val="00880BD5"/>
    <w:rsid w:val="00880ED4"/>
    <w:rsid w:val="00881544"/>
    <w:rsid w:val="0088226E"/>
    <w:rsid w:val="00883985"/>
    <w:rsid w:val="0088494C"/>
    <w:rsid w:val="00884A0D"/>
    <w:rsid w:val="00887721"/>
    <w:rsid w:val="00887EF1"/>
    <w:rsid w:val="0089031F"/>
    <w:rsid w:val="0089057F"/>
    <w:rsid w:val="00891134"/>
    <w:rsid w:val="008911C6"/>
    <w:rsid w:val="00891589"/>
    <w:rsid w:val="00891AF0"/>
    <w:rsid w:val="00892E09"/>
    <w:rsid w:val="00893A55"/>
    <w:rsid w:val="00893FBD"/>
    <w:rsid w:val="00894906"/>
    <w:rsid w:val="00894A08"/>
    <w:rsid w:val="008958EC"/>
    <w:rsid w:val="0089653B"/>
    <w:rsid w:val="00897933"/>
    <w:rsid w:val="008A03EF"/>
    <w:rsid w:val="008A05CF"/>
    <w:rsid w:val="008A0617"/>
    <w:rsid w:val="008A31D1"/>
    <w:rsid w:val="008A4D76"/>
    <w:rsid w:val="008A5D68"/>
    <w:rsid w:val="008A5FEA"/>
    <w:rsid w:val="008A7FE8"/>
    <w:rsid w:val="008B0294"/>
    <w:rsid w:val="008B2803"/>
    <w:rsid w:val="008B3227"/>
    <w:rsid w:val="008B37BE"/>
    <w:rsid w:val="008B3F62"/>
    <w:rsid w:val="008B4124"/>
    <w:rsid w:val="008B415F"/>
    <w:rsid w:val="008B443B"/>
    <w:rsid w:val="008B4495"/>
    <w:rsid w:val="008B694A"/>
    <w:rsid w:val="008B78F1"/>
    <w:rsid w:val="008B7A02"/>
    <w:rsid w:val="008C0004"/>
    <w:rsid w:val="008C0F28"/>
    <w:rsid w:val="008C0FF0"/>
    <w:rsid w:val="008C10C0"/>
    <w:rsid w:val="008C155C"/>
    <w:rsid w:val="008C1A1F"/>
    <w:rsid w:val="008C24B4"/>
    <w:rsid w:val="008C2D2C"/>
    <w:rsid w:val="008C2F05"/>
    <w:rsid w:val="008C7C03"/>
    <w:rsid w:val="008D01A3"/>
    <w:rsid w:val="008D04C2"/>
    <w:rsid w:val="008D051F"/>
    <w:rsid w:val="008D06AA"/>
    <w:rsid w:val="008D08D4"/>
    <w:rsid w:val="008D08EE"/>
    <w:rsid w:val="008D1D2E"/>
    <w:rsid w:val="008D2121"/>
    <w:rsid w:val="008D24A8"/>
    <w:rsid w:val="008D28E8"/>
    <w:rsid w:val="008D2BFB"/>
    <w:rsid w:val="008D35E0"/>
    <w:rsid w:val="008D7395"/>
    <w:rsid w:val="008D7928"/>
    <w:rsid w:val="008D7D83"/>
    <w:rsid w:val="008D7F7D"/>
    <w:rsid w:val="008E091E"/>
    <w:rsid w:val="008E0F6C"/>
    <w:rsid w:val="008E10AC"/>
    <w:rsid w:val="008E10B7"/>
    <w:rsid w:val="008E1B62"/>
    <w:rsid w:val="008E3595"/>
    <w:rsid w:val="008E3BF9"/>
    <w:rsid w:val="008E4F97"/>
    <w:rsid w:val="008E6F8A"/>
    <w:rsid w:val="008E7DB2"/>
    <w:rsid w:val="008F031C"/>
    <w:rsid w:val="008F036E"/>
    <w:rsid w:val="008F2394"/>
    <w:rsid w:val="008F3671"/>
    <w:rsid w:val="008F3DA4"/>
    <w:rsid w:val="008F3EE6"/>
    <w:rsid w:val="008F3F83"/>
    <w:rsid w:val="008F411C"/>
    <w:rsid w:val="008F4C67"/>
    <w:rsid w:val="008F537E"/>
    <w:rsid w:val="008F5415"/>
    <w:rsid w:val="008F5CA7"/>
    <w:rsid w:val="008F6A1D"/>
    <w:rsid w:val="008F6AAE"/>
    <w:rsid w:val="00900E2D"/>
    <w:rsid w:val="009015A3"/>
    <w:rsid w:val="0090309D"/>
    <w:rsid w:val="00903757"/>
    <w:rsid w:val="00903CAA"/>
    <w:rsid w:val="00904762"/>
    <w:rsid w:val="00904E3F"/>
    <w:rsid w:val="009103F8"/>
    <w:rsid w:val="00911C76"/>
    <w:rsid w:val="00913523"/>
    <w:rsid w:val="009135BA"/>
    <w:rsid w:val="00914340"/>
    <w:rsid w:val="0091520F"/>
    <w:rsid w:val="00915E04"/>
    <w:rsid w:val="009164A6"/>
    <w:rsid w:val="00916607"/>
    <w:rsid w:val="009173F8"/>
    <w:rsid w:val="0092228A"/>
    <w:rsid w:val="00922765"/>
    <w:rsid w:val="00922B6E"/>
    <w:rsid w:val="00923549"/>
    <w:rsid w:val="0092552F"/>
    <w:rsid w:val="009257EA"/>
    <w:rsid w:val="009275D3"/>
    <w:rsid w:val="009279FE"/>
    <w:rsid w:val="00927DE1"/>
    <w:rsid w:val="009306B6"/>
    <w:rsid w:val="009312CD"/>
    <w:rsid w:val="009314AC"/>
    <w:rsid w:val="00932F64"/>
    <w:rsid w:val="00934040"/>
    <w:rsid w:val="0093439C"/>
    <w:rsid w:val="00934967"/>
    <w:rsid w:val="009352DD"/>
    <w:rsid w:val="0093565D"/>
    <w:rsid w:val="00936026"/>
    <w:rsid w:val="009367AC"/>
    <w:rsid w:val="00940088"/>
    <w:rsid w:val="009409ED"/>
    <w:rsid w:val="0094179B"/>
    <w:rsid w:val="009422B2"/>
    <w:rsid w:val="00942925"/>
    <w:rsid w:val="009441BD"/>
    <w:rsid w:val="009444E3"/>
    <w:rsid w:val="00944CB2"/>
    <w:rsid w:val="009461E3"/>
    <w:rsid w:val="00946E57"/>
    <w:rsid w:val="00947801"/>
    <w:rsid w:val="00947CEE"/>
    <w:rsid w:val="0095204F"/>
    <w:rsid w:val="00952DF1"/>
    <w:rsid w:val="00953093"/>
    <w:rsid w:val="00953152"/>
    <w:rsid w:val="0095330D"/>
    <w:rsid w:val="00954130"/>
    <w:rsid w:val="00954BC4"/>
    <w:rsid w:val="00956A08"/>
    <w:rsid w:val="00956A8C"/>
    <w:rsid w:val="00956CBD"/>
    <w:rsid w:val="00957814"/>
    <w:rsid w:val="00960C3B"/>
    <w:rsid w:val="00961530"/>
    <w:rsid w:val="0096159B"/>
    <w:rsid w:val="00962656"/>
    <w:rsid w:val="00963F7D"/>
    <w:rsid w:val="00965499"/>
    <w:rsid w:val="00965513"/>
    <w:rsid w:val="0096557E"/>
    <w:rsid w:val="009664C0"/>
    <w:rsid w:val="00967AB1"/>
    <w:rsid w:val="00967C6A"/>
    <w:rsid w:val="009705A5"/>
    <w:rsid w:val="00972ACA"/>
    <w:rsid w:val="009733DE"/>
    <w:rsid w:val="00973491"/>
    <w:rsid w:val="009743B1"/>
    <w:rsid w:val="00974494"/>
    <w:rsid w:val="0097471C"/>
    <w:rsid w:val="00974AB0"/>
    <w:rsid w:val="00975273"/>
    <w:rsid w:val="00975C47"/>
    <w:rsid w:val="009770D9"/>
    <w:rsid w:val="009776E3"/>
    <w:rsid w:val="00977E44"/>
    <w:rsid w:val="00980F3E"/>
    <w:rsid w:val="00981E8B"/>
    <w:rsid w:val="00982D2B"/>
    <w:rsid w:val="00985462"/>
    <w:rsid w:val="00986A7F"/>
    <w:rsid w:val="00987C0B"/>
    <w:rsid w:val="00990384"/>
    <w:rsid w:val="0099050A"/>
    <w:rsid w:val="00990805"/>
    <w:rsid w:val="0099101C"/>
    <w:rsid w:val="00992450"/>
    <w:rsid w:val="00993D7E"/>
    <w:rsid w:val="00994A23"/>
    <w:rsid w:val="009955FD"/>
    <w:rsid w:val="00996AD0"/>
    <w:rsid w:val="00997DF1"/>
    <w:rsid w:val="009A0628"/>
    <w:rsid w:val="009A4B1A"/>
    <w:rsid w:val="009A4F81"/>
    <w:rsid w:val="009A5BF6"/>
    <w:rsid w:val="009A60E0"/>
    <w:rsid w:val="009A7217"/>
    <w:rsid w:val="009B0891"/>
    <w:rsid w:val="009B2900"/>
    <w:rsid w:val="009B4748"/>
    <w:rsid w:val="009B4C07"/>
    <w:rsid w:val="009B4F1F"/>
    <w:rsid w:val="009B507C"/>
    <w:rsid w:val="009B5753"/>
    <w:rsid w:val="009B5E6E"/>
    <w:rsid w:val="009B5FB8"/>
    <w:rsid w:val="009B6317"/>
    <w:rsid w:val="009B6904"/>
    <w:rsid w:val="009B7557"/>
    <w:rsid w:val="009B7891"/>
    <w:rsid w:val="009C0409"/>
    <w:rsid w:val="009C057E"/>
    <w:rsid w:val="009C1729"/>
    <w:rsid w:val="009C25FA"/>
    <w:rsid w:val="009C3651"/>
    <w:rsid w:val="009C37D4"/>
    <w:rsid w:val="009C61AA"/>
    <w:rsid w:val="009C6E43"/>
    <w:rsid w:val="009C7E61"/>
    <w:rsid w:val="009D05A1"/>
    <w:rsid w:val="009D0D99"/>
    <w:rsid w:val="009D113C"/>
    <w:rsid w:val="009D11F4"/>
    <w:rsid w:val="009D125A"/>
    <w:rsid w:val="009D1457"/>
    <w:rsid w:val="009D1892"/>
    <w:rsid w:val="009D1D18"/>
    <w:rsid w:val="009D20FA"/>
    <w:rsid w:val="009D26A1"/>
    <w:rsid w:val="009D30B2"/>
    <w:rsid w:val="009D3605"/>
    <w:rsid w:val="009D4578"/>
    <w:rsid w:val="009D7CA8"/>
    <w:rsid w:val="009E0A33"/>
    <w:rsid w:val="009E0B8E"/>
    <w:rsid w:val="009E11FD"/>
    <w:rsid w:val="009E30CE"/>
    <w:rsid w:val="009E310C"/>
    <w:rsid w:val="009E4FA7"/>
    <w:rsid w:val="009E6884"/>
    <w:rsid w:val="009E7386"/>
    <w:rsid w:val="009E746C"/>
    <w:rsid w:val="009E78F3"/>
    <w:rsid w:val="009E7D81"/>
    <w:rsid w:val="009F17C9"/>
    <w:rsid w:val="009F1D7D"/>
    <w:rsid w:val="009F26A2"/>
    <w:rsid w:val="009F392A"/>
    <w:rsid w:val="009F3D05"/>
    <w:rsid w:val="009F51B6"/>
    <w:rsid w:val="009F567A"/>
    <w:rsid w:val="009F6284"/>
    <w:rsid w:val="009F63D7"/>
    <w:rsid w:val="009F7C2F"/>
    <w:rsid w:val="00A01456"/>
    <w:rsid w:val="00A01A72"/>
    <w:rsid w:val="00A01ADE"/>
    <w:rsid w:val="00A0239C"/>
    <w:rsid w:val="00A02CD5"/>
    <w:rsid w:val="00A03135"/>
    <w:rsid w:val="00A03349"/>
    <w:rsid w:val="00A03740"/>
    <w:rsid w:val="00A0389D"/>
    <w:rsid w:val="00A0518B"/>
    <w:rsid w:val="00A05CF8"/>
    <w:rsid w:val="00A10FED"/>
    <w:rsid w:val="00A1385D"/>
    <w:rsid w:val="00A14A67"/>
    <w:rsid w:val="00A16203"/>
    <w:rsid w:val="00A168F5"/>
    <w:rsid w:val="00A17183"/>
    <w:rsid w:val="00A175D3"/>
    <w:rsid w:val="00A177CC"/>
    <w:rsid w:val="00A20398"/>
    <w:rsid w:val="00A217B1"/>
    <w:rsid w:val="00A21876"/>
    <w:rsid w:val="00A21F38"/>
    <w:rsid w:val="00A24293"/>
    <w:rsid w:val="00A24CF0"/>
    <w:rsid w:val="00A24D29"/>
    <w:rsid w:val="00A24FD3"/>
    <w:rsid w:val="00A25A27"/>
    <w:rsid w:val="00A25AA9"/>
    <w:rsid w:val="00A25C38"/>
    <w:rsid w:val="00A26EB0"/>
    <w:rsid w:val="00A31253"/>
    <w:rsid w:val="00A31988"/>
    <w:rsid w:val="00A31DFE"/>
    <w:rsid w:val="00A34E8B"/>
    <w:rsid w:val="00A35212"/>
    <w:rsid w:val="00A36D06"/>
    <w:rsid w:val="00A37B6B"/>
    <w:rsid w:val="00A37F54"/>
    <w:rsid w:val="00A419CB"/>
    <w:rsid w:val="00A422C7"/>
    <w:rsid w:val="00A444F0"/>
    <w:rsid w:val="00A4535D"/>
    <w:rsid w:val="00A45540"/>
    <w:rsid w:val="00A46B09"/>
    <w:rsid w:val="00A46C8E"/>
    <w:rsid w:val="00A477B5"/>
    <w:rsid w:val="00A47DDA"/>
    <w:rsid w:val="00A51679"/>
    <w:rsid w:val="00A5305B"/>
    <w:rsid w:val="00A5382E"/>
    <w:rsid w:val="00A54086"/>
    <w:rsid w:val="00A56205"/>
    <w:rsid w:val="00A5704A"/>
    <w:rsid w:val="00A570D7"/>
    <w:rsid w:val="00A60309"/>
    <w:rsid w:val="00A6082C"/>
    <w:rsid w:val="00A619D4"/>
    <w:rsid w:val="00A62314"/>
    <w:rsid w:val="00A62CEB"/>
    <w:rsid w:val="00A62EBA"/>
    <w:rsid w:val="00A6394E"/>
    <w:rsid w:val="00A64A33"/>
    <w:rsid w:val="00A656C7"/>
    <w:rsid w:val="00A65A78"/>
    <w:rsid w:val="00A660FF"/>
    <w:rsid w:val="00A6657D"/>
    <w:rsid w:val="00A6739F"/>
    <w:rsid w:val="00A67A01"/>
    <w:rsid w:val="00A71D1C"/>
    <w:rsid w:val="00A71F8E"/>
    <w:rsid w:val="00A72CD4"/>
    <w:rsid w:val="00A736F5"/>
    <w:rsid w:val="00A737FD"/>
    <w:rsid w:val="00A738A2"/>
    <w:rsid w:val="00A73A52"/>
    <w:rsid w:val="00A73D3D"/>
    <w:rsid w:val="00A75264"/>
    <w:rsid w:val="00A768A7"/>
    <w:rsid w:val="00A76ECE"/>
    <w:rsid w:val="00A773DF"/>
    <w:rsid w:val="00A7747D"/>
    <w:rsid w:val="00A77E95"/>
    <w:rsid w:val="00A80452"/>
    <w:rsid w:val="00A80A72"/>
    <w:rsid w:val="00A82340"/>
    <w:rsid w:val="00A82475"/>
    <w:rsid w:val="00A8279B"/>
    <w:rsid w:val="00A83A84"/>
    <w:rsid w:val="00A83E18"/>
    <w:rsid w:val="00A8506F"/>
    <w:rsid w:val="00A86D14"/>
    <w:rsid w:val="00A87211"/>
    <w:rsid w:val="00A87379"/>
    <w:rsid w:val="00A87FE7"/>
    <w:rsid w:val="00A90B9D"/>
    <w:rsid w:val="00A90D2F"/>
    <w:rsid w:val="00A92F4C"/>
    <w:rsid w:val="00A937D9"/>
    <w:rsid w:val="00A93857"/>
    <w:rsid w:val="00A9388F"/>
    <w:rsid w:val="00A94684"/>
    <w:rsid w:val="00A952C6"/>
    <w:rsid w:val="00A9624A"/>
    <w:rsid w:val="00A9689D"/>
    <w:rsid w:val="00A96CFB"/>
    <w:rsid w:val="00A96D58"/>
    <w:rsid w:val="00AA01C7"/>
    <w:rsid w:val="00AA0269"/>
    <w:rsid w:val="00AA07C0"/>
    <w:rsid w:val="00AA07D1"/>
    <w:rsid w:val="00AA1769"/>
    <w:rsid w:val="00AA241D"/>
    <w:rsid w:val="00AA31E9"/>
    <w:rsid w:val="00AA3E3E"/>
    <w:rsid w:val="00AA5007"/>
    <w:rsid w:val="00AA6599"/>
    <w:rsid w:val="00AA6961"/>
    <w:rsid w:val="00AA6B2B"/>
    <w:rsid w:val="00AA74CF"/>
    <w:rsid w:val="00AA7F7D"/>
    <w:rsid w:val="00AB066F"/>
    <w:rsid w:val="00AB1AC4"/>
    <w:rsid w:val="00AB1BB0"/>
    <w:rsid w:val="00AB1DDD"/>
    <w:rsid w:val="00AB2A4F"/>
    <w:rsid w:val="00AB3017"/>
    <w:rsid w:val="00AB3C5D"/>
    <w:rsid w:val="00AB421D"/>
    <w:rsid w:val="00AB51AA"/>
    <w:rsid w:val="00AB558B"/>
    <w:rsid w:val="00AB6F50"/>
    <w:rsid w:val="00AC0308"/>
    <w:rsid w:val="00AC07B1"/>
    <w:rsid w:val="00AC0C89"/>
    <w:rsid w:val="00AC1158"/>
    <w:rsid w:val="00AC2982"/>
    <w:rsid w:val="00AC329B"/>
    <w:rsid w:val="00AC571F"/>
    <w:rsid w:val="00AC5A19"/>
    <w:rsid w:val="00AC65BE"/>
    <w:rsid w:val="00AC6827"/>
    <w:rsid w:val="00AC7489"/>
    <w:rsid w:val="00AC74EB"/>
    <w:rsid w:val="00AC7E34"/>
    <w:rsid w:val="00AD050D"/>
    <w:rsid w:val="00AD058A"/>
    <w:rsid w:val="00AD1088"/>
    <w:rsid w:val="00AD1860"/>
    <w:rsid w:val="00AD283B"/>
    <w:rsid w:val="00AD2AB1"/>
    <w:rsid w:val="00AD2EF1"/>
    <w:rsid w:val="00AD42BA"/>
    <w:rsid w:val="00AD5067"/>
    <w:rsid w:val="00AD5EDA"/>
    <w:rsid w:val="00AE0B6A"/>
    <w:rsid w:val="00AE107A"/>
    <w:rsid w:val="00AE1273"/>
    <w:rsid w:val="00AE172B"/>
    <w:rsid w:val="00AE19CF"/>
    <w:rsid w:val="00AE1B31"/>
    <w:rsid w:val="00AE22D7"/>
    <w:rsid w:val="00AE259E"/>
    <w:rsid w:val="00AE2A6D"/>
    <w:rsid w:val="00AE2D1D"/>
    <w:rsid w:val="00AE2EA7"/>
    <w:rsid w:val="00AE2FE0"/>
    <w:rsid w:val="00AE50B3"/>
    <w:rsid w:val="00AE5F52"/>
    <w:rsid w:val="00AE66C1"/>
    <w:rsid w:val="00AE6BB6"/>
    <w:rsid w:val="00AE6E78"/>
    <w:rsid w:val="00AE7EB4"/>
    <w:rsid w:val="00AF03B6"/>
    <w:rsid w:val="00AF0B68"/>
    <w:rsid w:val="00AF0F3D"/>
    <w:rsid w:val="00AF19B2"/>
    <w:rsid w:val="00AF29DB"/>
    <w:rsid w:val="00AF2A4F"/>
    <w:rsid w:val="00AF2C47"/>
    <w:rsid w:val="00AF2FF8"/>
    <w:rsid w:val="00AF3ADA"/>
    <w:rsid w:val="00AF42F6"/>
    <w:rsid w:val="00AF430D"/>
    <w:rsid w:val="00AF4451"/>
    <w:rsid w:val="00AF5939"/>
    <w:rsid w:val="00AF5CE2"/>
    <w:rsid w:val="00AF61B3"/>
    <w:rsid w:val="00AF7541"/>
    <w:rsid w:val="00B0102E"/>
    <w:rsid w:val="00B0185F"/>
    <w:rsid w:val="00B03215"/>
    <w:rsid w:val="00B0359D"/>
    <w:rsid w:val="00B03807"/>
    <w:rsid w:val="00B03A23"/>
    <w:rsid w:val="00B0428F"/>
    <w:rsid w:val="00B045D7"/>
    <w:rsid w:val="00B04898"/>
    <w:rsid w:val="00B0675C"/>
    <w:rsid w:val="00B07022"/>
    <w:rsid w:val="00B14E90"/>
    <w:rsid w:val="00B152F1"/>
    <w:rsid w:val="00B15DBC"/>
    <w:rsid w:val="00B167C3"/>
    <w:rsid w:val="00B17114"/>
    <w:rsid w:val="00B2095B"/>
    <w:rsid w:val="00B21408"/>
    <w:rsid w:val="00B21A1B"/>
    <w:rsid w:val="00B21BE3"/>
    <w:rsid w:val="00B2286B"/>
    <w:rsid w:val="00B22B59"/>
    <w:rsid w:val="00B23067"/>
    <w:rsid w:val="00B23B38"/>
    <w:rsid w:val="00B24157"/>
    <w:rsid w:val="00B24224"/>
    <w:rsid w:val="00B24DEC"/>
    <w:rsid w:val="00B2590C"/>
    <w:rsid w:val="00B25C69"/>
    <w:rsid w:val="00B27863"/>
    <w:rsid w:val="00B30934"/>
    <w:rsid w:val="00B32150"/>
    <w:rsid w:val="00B32417"/>
    <w:rsid w:val="00B32C18"/>
    <w:rsid w:val="00B334F6"/>
    <w:rsid w:val="00B34554"/>
    <w:rsid w:val="00B34913"/>
    <w:rsid w:val="00B34AE7"/>
    <w:rsid w:val="00B35541"/>
    <w:rsid w:val="00B35FE3"/>
    <w:rsid w:val="00B36AC1"/>
    <w:rsid w:val="00B36CB4"/>
    <w:rsid w:val="00B36D2E"/>
    <w:rsid w:val="00B40210"/>
    <w:rsid w:val="00B402CB"/>
    <w:rsid w:val="00B4040E"/>
    <w:rsid w:val="00B4114D"/>
    <w:rsid w:val="00B411C2"/>
    <w:rsid w:val="00B41333"/>
    <w:rsid w:val="00B4217C"/>
    <w:rsid w:val="00B45B62"/>
    <w:rsid w:val="00B45C66"/>
    <w:rsid w:val="00B45D93"/>
    <w:rsid w:val="00B46659"/>
    <w:rsid w:val="00B5166A"/>
    <w:rsid w:val="00B55240"/>
    <w:rsid w:val="00B57226"/>
    <w:rsid w:val="00B60198"/>
    <w:rsid w:val="00B6235E"/>
    <w:rsid w:val="00B62793"/>
    <w:rsid w:val="00B6351C"/>
    <w:rsid w:val="00B65787"/>
    <w:rsid w:val="00B658FB"/>
    <w:rsid w:val="00B7029D"/>
    <w:rsid w:val="00B70DC6"/>
    <w:rsid w:val="00B715C5"/>
    <w:rsid w:val="00B7329D"/>
    <w:rsid w:val="00B73C2B"/>
    <w:rsid w:val="00B75171"/>
    <w:rsid w:val="00B76073"/>
    <w:rsid w:val="00B7614C"/>
    <w:rsid w:val="00B76603"/>
    <w:rsid w:val="00B7660E"/>
    <w:rsid w:val="00B76A60"/>
    <w:rsid w:val="00B775E2"/>
    <w:rsid w:val="00B7776B"/>
    <w:rsid w:val="00B81269"/>
    <w:rsid w:val="00B813F8"/>
    <w:rsid w:val="00B8160C"/>
    <w:rsid w:val="00B824B5"/>
    <w:rsid w:val="00B82A57"/>
    <w:rsid w:val="00B82D7F"/>
    <w:rsid w:val="00B84075"/>
    <w:rsid w:val="00B840CC"/>
    <w:rsid w:val="00B85A58"/>
    <w:rsid w:val="00B85B2F"/>
    <w:rsid w:val="00B85CA4"/>
    <w:rsid w:val="00B8674E"/>
    <w:rsid w:val="00B869CE"/>
    <w:rsid w:val="00B873E8"/>
    <w:rsid w:val="00B90698"/>
    <w:rsid w:val="00B91595"/>
    <w:rsid w:val="00B921FC"/>
    <w:rsid w:val="00B9260F"/>
    <w:rsid w:val="00B92D5C"/>
    <w:rsid w:val="00B92DC6"/>
    <w:rsid w:val="00B92EA7"/>
    <w:rsid w:val="00B9351C"/>
    <w:rsid w:val="00B9356D"/>
    <w:rsid w:val="00B95CAC"/>
    <w:rsid w:val="00B9604C"/>
    <w:rsid w:val="00B96FF5"/>
    <w:rsid w:val="00B97F26"/>
    <w:rsid w:val="00BA0019"/>
    <w:rsid w:val="00BA0872"/>
    <w:rsid w:val="00BA1379"/>
    <w:rsid w:val="00BA1D82"/>
    <w:rsid w:val="00BA1E38"/>
    <w:rsid w:val="00BA2432"/>
    <w:rsid w:val="00BA2D40"/>
    <w:rsid w:val="00BA32A3"/>
    <w:rsid w:val="00BA58B2"/>
    <w:rsid w:val="00BA62E4"/>
    <w:rsid w:val="00BA6318"/>
    <w:rsid w:val="00BA7081"/>
    <w:rsid w:val="00BA7214"/>
    <w:rsid w:val="00BB0C23"/>
    <w:rsid w:val="00BB0C96"/>
    <w:rsid w:val="00BB1A47"/>
    <w:rsid w:val="00BB1B7D"/>
    <w:rsid w:val="00BB3570"/>
    <w:rsid w:val="00BB432B"/>
    <w:rsid w:val="00BB443E"/>
    <w:rsid w:val="00BB7F65"/>
    <w:rsid w:val="00BC152D"/>
    <w:rsid w:val="00BC2174"/>
    <w:rsid w:val="00BC3DB3"/>
    <w:rsid w:val="00BC44B3"/>
    <w:rsid w:val="00BC4F48"/>
    <w:rsid w:val="00BC52DB"/>
    <w:rsid w:val="00BC6035"/>
    <w:rsid w:val="00BC6091"/>
    <w:rsid w:val="00BD001F"/>
    <w:rsid w:val="00BD4894"/>
    <w:rsid w:val="00BD5977"/>
    <w:rsid w:val="00BD5DB7"/>
    <w:rsid w:val="00BD65A3"/>
    <w:rsid w:val="00BD756A"/>
    <w:rsid w:val="00BD7AE0"/>
    <w:rsid w:val="00BE0EB5"/>
    <w:rsid w:val="00BE12EE"/>
    <w:rsid w:val="00BE1741"/>
    <w:rsid w:val="00BE272D"/>
    <w:rsid w:val="00BE2D9A"/>
    <w:rsid w:val="00BE4215"/>
    <w:rsid w:val="00BE4D61"/>
    <w:rsid w:val="00BE4E06"/>
    <w:rsid w:val="00BE5F64"/>
    <w:rsid w:val="00BE7BD3"/>
    <w:rsid w:val="00BF058A"/>
    <w:rsid w:val="00BF0D6F"/>
    <w:rsid w:val="00BF18B0"/>
    <w:rsid w:val="00BF327B"/>
    <w:rsid w:val="00BF3EE0"/>
    <w:rsid w:val="00BF3F08"/>
    <w:rsid w:val="00BF45F4"/>
    <w:rsid w:val="00BF5B4D"/>
    <w:rsid w:val="00BF6BC2"/>
    <w:rsid w:val="00BF7193"/>
    <w:rsid w:val="00BF71A1"/>
    <w:rsid w:val="00BF7C5F"/>
    <w:rsid w:val="00C0095E"/>
    <w:rsid w:val="00C00B5B"/>
    <w:rsid w:val="00C01061"/>
    <w:rsid w:val="00C013DA"/>
    <w:rsid w:val="00C01664"/>
    <w:rsid w:val="00C01792"/>
    <w:rsid w:val="00C01CB3"/>
    <w:rsid w:val="00C0358C"/>
    <w:rsid w:val="00C073A8"/>
    <w:rsid w:val="00C0776B"/>
    <w:rsid w:val="00C1208F"/>
    <w:rsid w:val="00C12401"/>
    <w:rsid w:val="00C12D3F"/>
    <w:rsid w:val="00C1567B"/>
    <w:rsid w:val="00C15776"/>
    <w:rsid w:val="00C157A9"/>
    <w:rsid w:val="00C15ED4"/>
    <w:rsid w:val="00C16345"/>
    <w:rsid w:val="00C16D3E"/>
    <w:rsid w:val="00C20A3C"/>
    <w:rsid w:val="00C21238"/>
    <w:rsid w:val="00C21C08"/>
    <w:rsid w:val="00C22374"/>
    <w:rsid w:val="00C24190"/>
    <w:rsid w:val="00C2420C"/>
    <w:rsid w:val="00C25A2B"/>
    <w:rsid w:val="00C3070F"/>
    <w:rsid w:val="00C308B9"/>
    <w:rsid w:val="00C313A3"/>
    <w:rsid w:val="00C31BD7"/>
    <w:rsid w:val="00C3215C"/>
    <w:rsid w:val="00C323D5"/>
    <w:rsid w:val="00C32A96"/>
    <w:rsid w:val="00C33BDE"/>
    <w:rsid w:val="00C33FA2"/>
    <w:rsid w:val="00C343F6"/>
    <w:rsid w:val="00C3448C"/>
    <w:rsid w:val="00C36A5F"/>
    <w:rsid w:val="00C36CF4"/>
    <w:rsid w:val="00C37626"/>
    <w:rsid w:val="00C40361"/>
    <w:rsid w:val="00C40E52"/>
    <w:rsid w:val="00C417CA"/>
    <w:rsid w:val="00C41D03"/>
    <w:rsid w:val="00C41F5F"/>
    <w:rsid w:val="00C4276F"/>
    <w:rsid w:val="00C438EC"/>
    <w:rsid w:val="00C43B84"/>
    <w:rsid w:val="00C43FE7"/>
    <w:rsid w:val="00C44EC2"/>
    <w:rsid w:val="00C45741"/>
    <w:rsid w:val="00C4642C"/>
    <w:rsid w:val="00C4794B"/>
    <w:rsid w:val="00C50C24"/>
    <w:rsid w:val="00C51264"/>
    <w:rsid w:val="00C5127C"/>
    <w:rsid w:val="00C5246C"/>
    <w:rsid w:val="00C526C4"/>
    <w:rsid w:val="00C5275B"/>
    <w:rsid w:val="00C5306C"/>
    <w:rsid w:val="00C537E7"/>
    <w:rsid w:val="00C53C11"/>
    <w:rsid w:val="00C544D4"/>
    <w:rsid w:val="00C54735"/>
    <w:rsid w:val="00C5624D"/>
    <w:rsid w:val="00C5643E"/>
    <w:rsid w:val="00C56A8F"/>
    <w:rsid w:val="00C57688"/>
    <w:rsid w:val="00C57BD7"/>
    <w:rsid w:val="00C60121"/>
    <w:rsid w:val="00C60928"/>
    <w:rsid w:val="00C61171"/>
    <w:rsid w:val="00C629AE"/>
    <w:rsid w:val="00C62A03"/>
    <w:rsid w:val="00C63E7D"/>
    <w:rsid w:val="00C64027"/>
    <w:rsid w:val="00C65158"/>
    <w:rsid w:val="00C65764"/>
    <w:rsid w:val="00C66D27"/>
    <w:rsid w:val="00C6742F"/>
    <w:rsid w:val="00C70B71"/>
    <w:rsid w:val="00C70FFC"/>
    <w:rsid w:val="00C71EB5"/>
    <w:rsid w:val="00C72396"/>
    <w:rsid w:val="00C72B07"/>
    <w:rsid w:val="00C73235"/>
    <w:rsid w:val="00C73FE8"/>
    <w:rsid w:val="00C75280"/>
    <w:rsid w:val="00C75923"/>
    <w:rsid w:val="00C76593"/>
    <w:rsid w:val="00C77982"/>
    <w:rsid w:val="00C77D2F"/>
    <w:rsid w:val="00C80459"/>
    <w:rsid w:val="00C8085B"/>
    <w:rsid w:val="00C80DF4"/>
    <w:rsid w:val="00C81530"/>
    <w:rsid w:val="00C81F35"/>
    <w:rsid w:val="00C836E9"/>
    <w:rsid w:val="00C83796"/>
    <w:rsid w:val="00C83B83"/>
    <w:rsid w:val="00C840A4"/>
    <w:rsid w:val="00C84EEF"/>
    <w:rsid w:val="00C879D1"/>
    <w:rsid w:val="00C90556"/>
    <w:rsid w:val="00C91528"/>
    <w:rsid w:val="00C93A2D"/>
    <w:rsid w:val="00C94D4A"/>
    <w:rsid w:val="00C96F45"/>
    <w:rsid w:val="00C97290"/>
    <w:rsid w:val="00C97B88"/>
    <w:rsid w:val="00C97E54"/>
    <w:rsid w:val="00CA01ED"/>
    <w:rsid w:val="00CA0E5D"/>
    <w:rsid w:val="00CA0E73"/>
    <w:rsid w:val="00CA2C99"/>
    <w:rsid w:val="00CA3188"/>
    <w:rsid w:val="00CA4D35"/>
    <w:rsid w:val="00CA589B"/>
    <w:rsid w:val="00CA65C5"/>
    <w:rsid w:val="00CA6DD5"/>
    <w:rsid w:val="00CA6F84"/>
    <w:rsid w:val="00CA764F"/>
    <w:rsid w:val="00CA7A00"/>
    <w:rsid w:val="00CB01D5"/>
    <w:rsid w:val="00CB088F"/>
    <w:rsid w:val="00CB0E32"/>
    <w:rsid w:val="00CB1188"/>
    <w:rsid w:val="00CB27D5"/>
    <w:rsid w:val="00CB2B8D"/>
    <w:rsid w:val="00CB43D2"/>
    <w:rsid w:val="00CB57B2"/>
    <w:rsid w:val="00CB5F9C"/>
    <w:rsid w:val="00CB634A"/>
    <w:rsid w:val="00CB6E70"/>
    <w:rsid w:val="00CB7495"/>
    <w:rsid w:val="00CB783B"/>
    <w:rsid w:val="00CB7E11"/>
    <w:rsid w:val="00CC01EE"/>
    <w:rsid w:val="00CC05E9"/>
    <w:rsid w:val="00CC131F"/>
    <w:rsid w:val="00CC18A7"/>
    <w:rsid w:val="00CC1AA4"/>
    <w:rsid w:val="00CC2080"/>
    <w:rsid w:val="00CC20C1"/>
    <w:rsid w:val="00CC28A2"/>
    <w:rsid w:val="00CC3A93"/>
    <w:rsid w:val="00CC3B9C"/>
    <w:rsid w:val="00CC3C3D"/>
    <w:rsid w:val="00CC47CB"/>
    <w:rsid w:val="00CC5FD9"/>
    <w:rsid w:val="00CC65FD"/>
    <w:rsid w:val="00CD033D"/>
    <w:rsid w:val="00CD0850"/>
    <w:rsid w:val="00CD0B6D"/>
    <w:rsid w:val="00CD4044"/>
    <w:rsid w:val="00CD5E9D"/>
    <w:rsid w:val="00CD7A2D"/>
    <w:rsid w:val="00CE0AAE"/>
    <w:rsid w:val="00CE12EE"/>
    <w:rsid w:val="00CE1501"/>
    <w:rsid w:val="00CE159B"/>
    <w:rsid w:val="00CE301C"/>
    <w:rsid w:val="00CE391D"/>
    <w:rsid w:val="00CE42D0"/>
    <w:rsid w:val="00CE49FC"/>
    <w:rsid w:val="00CE56B5"/>
    <w:rsid w:val="00CE5871"/>
    <w:rsid w:val="00CE7EB2"/>
    <w:rsid w:val="00CF0CC2"/>
    <w:rsid w:val="00CF0D70"/>
    <w:rsid w:val="00CF2378"/>
    <w:rsid w:val="00CF27AE"/>
    <w:rsid w:val="00CF2DFD"/>
    <w:rsid w:val="00CF33E4"/>
    <w:rsid w:val="00CF407A"/>
    <w:rsid w:val="00CF55FB"/>
    <w:rsid w:val="00CF6336"/>
    <w:rsid w:val="00CF6846"/>
    <w:rsid w:val="00CF6998"/>
    <w:rsid w:val="00CF6F0E"/>
    <w:rsid w:val="00CF79E6"/>
    <w:rsid w:val="00D009D0"/>
    <w:rsid w:val="00D01141"/>
    <w:rsid w:val="00D0138E"/>
    <w:rsid w:val="00D01824"/>
    <w:rsid w:val="00D01A09"/>
    <w:rsid w:val="00D02CA6"/>
    <w:rsid w:val="00D02DAD"/>
    <w:rsid w:val="00D03201"/>
    <w:rsid w:val="00D04C91"/>
    <w:rsid w:val="00D06290"/>
    <w:rsid w:val="00D07048"/>
    <w:rsid w:val="00D0739A"/>
    <w:rsid w:val="00D078E7"/>
    <w:rsid w:val="00D10073"/>
    <w:rsid w:val="00D127FB"/>
    <w:rsid w:val="00D12B46"/>
    <w:rsid w:val="00D1535A"/>
    <w:rsid w:val="00D15497"/>
    <w:rsid w:val="00D16529"/>
    <w:rsid w:val="00D1691F"/>
    <w:rsid w:val="00D16CF3"/>
    <w:rsid w:val="00D17ED3"/>
    <w:rsid w:val="00D2028C"/>
    <w:rsid w:val="00D20854"/>
    <w:rsid w:val="00D23045"/>
    <w:rsid w:val="00D23679"/>
    <w:rsid w:val="00D23EA9"/>
    <w:rsid w:val="00D25748"/>
    <w:rsid w:val="00D25F9C"/>
    <w:rsid w:val="00D267AE"/>
    <w:rsid w:val="00D26A78"/>
    <w:rsid w:val="00D26C0A"/>
    <w:rsid w:val="00D27BBA"/>
    <w:rsid w:val="00D3014C"/>
    <w:rsid w:val="00D32CE3"/>
    <w:rsid w:val="00D3463E"/>
    <w:rsid w:val="00D369F9"/>
    <w:rsid w:val="00D36EF1"/>
    <w:rsid w:val="00D37769"/>
    <w:rsid w:val="00D377D8"/>
    <w:rsid w:val="00D37A68"/>
    <w:rsid w:val="00D401EC"/>
    <w:rsid w:val="00D411AD"/>
    <w:rsid w:val="00D41626"/>
    <w:rsid w:val="00D41A3C"/>
    <w:rsid w:val="00D41E08"/>
    <w:rsid w:val="00D421D6"/>
    <w:rsid w:val="00D424BB"/>
    <w:rsid w:val="00D44E68"/>
    <w:rsid w:val="00D46246"/>
    <w:rsid w:val="00D47B6E"/>
    <w:rsid w:val="00D51269"/>
    <w:rsid w:val="00D51CC1"/>
    <w:rsid w:val="00D52044"/>
    <w:rsid w:val="00D53425"/>
    <w:rsid w:val="00D5468D"/>
    <w:rsid w:val="00D55225"/>
    <w:rsid w:val="00D55232"/>
    <w:rsid w:val="00D557F1"/>
    <w:rsid w:val="00D57229"/>
    <w:rsid w:val="00D576D6"/>
    <w:rsid w:val="00D5777A"/>
    <w:rsid w:val="00D57C61"/>
    <w:rsid w:val="00D602C4"/>
    <w:rsid w:val="00D60812"/>
    <w:rsid w:val="00D60E1A"/>
    <w:rsid w:val="00D611CB"/>
    <w:rsid w:val="00D6127F"/>
    <w:rsid w:val="00D612C7"/>
    <w:rsid w:val="00D61663"/>
    <w:rsid w:val="00D6198C"/>
    <w:rsid w:val="00D6245F"/>
    <w:rsid w:val="00D6248A"/>
    <w:rsid w:val="00D626AE"/>
    <w:rsid w:val="00D6324E"/>
    <w:rsid w:val="00D63669"/>
    <w:rsid w:val="00D65BE8"/>
    <w:rsid w:val="00D70420"/>
    <w:rsid w:val="00D70920"/>
    <w:rsid w:val="00D7149C"/>
    <w:rsid w:val="00D7557F"/>
    <w:rsid w:val="00D76A80"/>
    <w:rsid w:val="00D770EF"/>
    <w:rsid w:val="00D77C03"/>
    <w:rsid w:val="00D77CBF"/>
    <w:rsid w:val="00D82074"/>
    <w:rsid w:val="00D82184"/>
    <w:rsid w:val="00D82ABD"/>
    <w:rsid w:val="00D840F1"/>
    <w:rsid w:val="00D85379"/>
    <w:rsid w:val="00D8578D"/>
    <w:rsid w:val="00D86A1E"/>
    <w:rsid w:val="00D86D90"/>
    <w:rsid w:val="00D87074"/>
    <w:rsid w:val="00D872ED"/>
    <w:rsid w:val="00D92BE1"/>
    <w:rsid w:val="00D96DFA"/>
    <w:rsid w:val="00D976D9"/>
    <w:rsid w:val="00DA1D65"/>
    <w:rsid w:val="00DA2F52"/>
    <w:rsid w:val="00DA3FD3"/>
    <w:rsid w:val="00DA4F10"/>
    <w:rsid w:val="00DA513B"/>
    <w:rsid w:val="00DA524B"/>
    <w:rsid w:val="00DA63F6"/>
    <w:rsid w:val="00DA685F"/>
    <w:rsid w:val="00DA7510"/>
    <w:rsid w:val="00DA7E54"/>
    <w:rsid w:val="00DB0953"/>
    <w:rsid w:val="00DB14C9"/>
    <w:rsid w:val="00DB1CE5"/>
    <w:rsid w:val="00DB392B"/>
    <w:rsid w:val="00DB535C"/>
    <w:rsid w:val="00DB5441"/>
    <w:rsid w:val="00DB6AC6"/>
    <w:rsid w:val="00DB7631"/>
    <w:rsid w:val="00DC05B9"/>
    <w:rsid w:val="00DC0B21"/>
    <w:rsid w:val="00DC115B"/>
    <w:rsid w:val="00DC129D"/>
    <w:rsid w:val="00DC1A6D"/>
    <w:rsid w:val="00DC1C4B"/>
    <w:rsid w:val="00DC1EF8"/>
    <w:rsid w:val="00DC2E9E"/>
    <w:rsid w:val="00DC32C2"/>
    <w:rsid w:val="00DC6EDC"/>
    <w:rsid w:val="00DD06E5"/>
    <w:rsid w:val="00DD1565"/>
    <w:rsid w:val="00DD17D5"/>
    <w:rsid w:val="00DD1B72"/>
    <w:rsid w:val="00DD2385"/>
    <w:rsid w:val="00DD246F"/>
    <w:rsid w:val="00DD254F"/>
    <w:rsid w:val="00DD29E6"/>
    <w:rsid w:val="00DD2ED5"/>
    <w:rsid w:val="00DD3A6B"/>
    <w:rsid w:val="00DD44B1"/>
    <w:rsid w:val="00DD4704"/>
    <w:rsid w:val="00DD524C"/>
    <w:rsid w:val="00DD6D17"/>
    <w:rsid w:val="00DD6D20"/>
    <w:rsid w:val="00DD6EA3"/>
    <w:rsid w:val="00DE002A"/>
    <w:rsid w:val="00DE0AB0"/>
    <w:rsid w:val="00DE0D85"/>
    <w:rsid w:val="00DE4909"/>
    <w:rsid w:val="00DE4D8C"/>
    <w:rsid w:val="00DE5279"/>
    <w:rsid w:val="00DE5847"/>
    <w:rsid w:val="00DE6C5C"/>
    <w:rsid w:val="00DE7BAF"/>
    <w:rsid w:val="00DF01A3"/>
    <w:rsid w:val="00DF3E3A"/>
    <w:rsid w:val="00DF64DD"/>
    <w:rsid w:val="00DF6BCB"/>
    <w:rsid w:val="00DF7FDE"/>
    <w:rsid w:val="00E0094D"/>
    <w:rsid w:val="00E01CEC"/>
    <w:rsid w:val="00E0365B"/>
    <w:rsid w:val="00E043EE"/>
    <w:rsid w:val="00E04763"/>
    <w:rsid w:val="00E059E2"/>
    <w:rsid w:val="00E071D3"/>
    <w:rsid w:val="00E075D3"/>
    <w:rsid w:val="00E07B00"/>
    <w:rsid w:val="00E108E3"/>
    <w:rsid w:val="00E11CC6"/>
    <w:rsid w:val="00E1293B"/>
    <w:rsid w:val="00E12DA8"/>
    <w:rsid w:val="00E13403"/>
    <w:rsid w:val="00E135F4"/>
    <w:rsid w:val="00E1373C"/>
    <w:rsid w:val="00E140E7"/>
    <w:rsid w:val="00E14EBE"/>
    <w:rsid w:val="00E16127"/>
    <w:rsid w:val="00E16A9E"/>
    <w:rsid w:val="00E1718C"/>
    <w:rsid w:val="00E20840"/>
    <w:rsid w:val="00E21806"/>
    <w:rsid w:val="00E21898"/>
    <w:rsid w:val="00E234A4"/>
    <w:rsid w:val="00E24663"/>
    <w:rsid w:val="00E26273"/>
    <w:rsid w:val="00E26BA1"/>
    <w:rsid w:val="00E2725A"/>
    <w:rsid w:val="00E30C7D"/>
    <w:rsid w:val="00E31516"/>
    <w:rsid w:val="00E317B6"/>
    <w:rsid w:val="00E32492"/>
    <w:rsid w:val="00E33248"/>
    <w:rsid w:val="00E3384D"/>
    <w:rsid w:val="00E34418"/>
    <w:rsid w:val="00E3448A"/>
    <w:rsid w:val="00E34FA1"/>
    <w:rsid w:val="00E350ED"/>
    <w:rsid w:val="00E36F57"/>
    <w:rsid w:val="00E37466"/>
    <w:rsid w:val="00E37879"/>
    <w:rsid w:val="00E3792A"/>
    <w:rsid w:val="00E4248A"/>
    <w:rsid w:val="00E42C1B"/>
    <w:rsid w:val="00E43589"/>
    <w:rsid w:val="00E43704"/>
    <w:rsid w:val="00E43845"/>
    <w:rsid w:val="00E45B56"/>
    <w:rsid w:val="00E45EE7"/>
    <w:rsid w:val="00E46EE3"/>
    <w:rsid w:val="00E46F08"/>
    <w:rsid w:val="00E470EA"/>
    <w:rsid w:val="00E50744"/>
    <w:rsid w:val="00E5087A"/>
    <w:rsid w:val="00E51BB5"/>
    <w:rsid w:val="00E5455E"/>
    <w:rsid w:val="00E54596"/>
    <w:rsid w:val="00E54789"/>
    <w:rsid w:val="00E5551B"/>
    <w:rsid w:val="00E57346"/>
    <w:rsid w:val="00E57AD2"/>
    <w:rsid w:val="00E60BC5"/>
    <w:rsid w:val="00E611B0"/>
    <w:rsid w:val="00E62566"/>
    <w:rsid w:val="00E626A9"/>
    <w:rsid w:val="00E62C13"/>
    <w:rsid w:val="00E6422D"/>
    <w:rsid w:val="00E64856"/>
    <w:rsid w:val="00E64CA4"/>
    <w:rsid w:val="00E65675"/>
    <w:rsid w:val="00E6655C"/>
    <w:rsid w:val="00E67F4D"/>
    <w:rsid w:val="00E707EB"/>
    <w:rsid w:val="00E70992"/>
    <w:rsid w:val="00E7154D"/>
    <w:rsid w:val="00E71D4C"/>
    <w:rsid w:val="00E72026"/>
    <w:rsid w:val="00E72819"/>
    <w:rsid w:val="00E73C45"/>
    <w:rsid w:val="00E74C82"/>
    <w:rsid w:val="00E7504C"/>
    <w:rsid w:val="00E75050"/>
    <w:rsid w:val="00E752ED"/>
    <w:rsid w:val="00E75B01"/>
    <w:rsid w:val="00E75B40"/>
    <w:rsid w:val="00E76B1C"/>
    <w:rsid w:val="00E776AC"/>
    <w:rsid w:val="00E77F75"/>
    <w:rsid w:val="00E80121"/>
    <w:rsid w:val="00E801D6"/>
    <w:rsid w:val="00E80869"/>
    <w:rsid w:val="00E80A35"/>
    <w:rsid w:val="00E80C0E"/>
    <w:rsid w:val="00E82119"/>
    <w:rsid w:val="00E83140"/>
    <w:rsid w:val="00E83966"/>
    <w:rsid w:val="00E856EE"/>
    <w:rsid w:val="00E85C51"/>
    <w:rsid w:val="00E8636E"/>
    <w:rsid w:val="00E87858"/>
    <w:rsid w:val="00E90F73"/>
    <w:rsid w:val="00E93014"/>
    <w:rsid w:val="00E93150"/>
    <w:rsid w:val="00EA0308"/>
    <w:rsid w:val="00EA0F48"/>
    <w:rsid w:val="00EA195E"/>
    <w:rsid w:val="00EA1C38"/>
    <w:rsid w:val="00EA28AE"/>
    <w:rsid w:val="00EA2DD8"/>
    <w:rsid w:val="00EA349F"/>
    <w:rsid w:val="00EA5808"/>
    <w:rsid w:val="00EA7851"/>
    <w:rsid w:val="00EB0B9B"/>
    <w:rsid w:val="00EB0E77"/>
    <w:rsid w:val="00EB1444"/>
    <w:rsid w:val="00EB1865"/>
    <w:rsid w:val="00EB1871"/>
    <w:rsid w:val="00EB23C4"/>
    <w:rsid w:val="00EB2405"/>
    <w:rsid w:val="00EB3866"/>
    <w:rsid w:val="00EB3D05"/>
    <w:rsid w:val="00EB3EED"/>
    <w:rsid w:val="00EB43CB"/>
    <w:rsid w:val="00EB4E23"/>
    <w:rsid w:val="00EB51F5"/>
    <w:rsid w:val="00EB5551"/>
    <w:rsid w:val="00EB5B3C"/>
    <w:rsid w:val="00EB62BB"/>
    <w:rsid w:val="00EB67C5"/>
    <w:rsid w:val="00EB6D94"/>
    <w:rsid w:val="00EB7182"/>
    <w:rsid w:val="00EC01E7"/>
    <w:rsid w:val="00EC045F"/>
    <w:rsid w:val="00EC271A"/>
    <w:rsid w:val="00EC3337"/>
    <w:rsid w:val="00EC3431"/>
    <w:rsid w:val="00EC423A"/>
    <w:rsid w:val="00EC5515"/>
    <w:rsid w:val="00EC5709"/>
    <w:rsid w:val="00EC5BBF"/>
    <w:rsid w:val="00EC6FBF"/>
    <w:rsid w:val="00EC7130"/>
    <w:rsid w:val="00ED0244"/>
    <w:rsid w:val="00ED0358"/>
    <w:rsid w:val="00ED061F"/>
    <w:rsid w:val="00ED0728"/>
    <w:rsid w:val="00ED136F"/>
    <w:rsid w:val="00ED1BF7"/>
    <w:rsid w:val="00ED2796"/>
    <w:rsid w:val="00ED29E0"/>
    <w:rsid w:val="00ED2E59"/>
    <w:rsid w:val="00ED3B00"/>
    <w:rsid w:val="00ED3B1E"/>
    <w:rsid w:val="00ED450B"/>
    <w:rsid w:val="00ED5F32"/>
    <w:rsid w:val="00ED63AC"/>
    <w:rsid w:val="00ED76D8"/>
    <w:rsid w:val="00ED76FE"/>
    <w:rsid w:val="00EE0B73"/>
    <w:rsid w:val="00EE12DC"/>
    <w:rsid w:val="00EE1D14"/>
    <w:rsid w:val="00EE2BF8"/>
    <w:rsid w:val="00EE2E79"/>
    <w:rsid w:val="00EE369D"/>
    <w:rsid w:val="00EE552D"/>
    <w:rsid w:val="00EE571E"/>
    <w:rsid w:val="00EE5CD1"/>
    <w:rsid w:val="00EE6B31"/>
    <w:rsid w:val="00EE7C52"/>
    <w:rsid w:val="00EF02BE"/>
    <w:rsid w:val="00EF0DF5"/>
    <w:rsid w:val="00EF3DE4"/>
    <w:rsid w:val="00EF4DB1"/>
    <w:rsid w:val="00EF4FEE"/>
    <w:rsid w:val="00EF559B"/>
    <w:rsid w:val="00EF6294"/>
    <w:rsid w:val="00EF660A"/>
    <w:rsid w:val="00EF7046"/>
    <w:rsid w:val="00EF748C"/>
    <w:rsid w:val="00F00331"/>
    <w:rsid w:val="00F00700"/>
    <w:rsid w:val="00F011F4"/>
    <w:rsid w:val="00F01403"/>
    <w:rsid w:val="00F01F0E"/>
    <w:rsid w:val="00F02237"/>
    <w:rsid w:val="00F02B3B"/>
    <w:rsid w:val="00F04F34"/>
    <w:rsid w:val="00F06509"/>
    <w:rsid w:val="00F06828"/>
    <w:rsid w:val="00F072E6"/>
    <w:rsid w:val="00F07CA5"/>
    <w:rsid w:val="00F07F77"/>
    <w:rsid w:val="00F113CE"/>
    <w:rsid w:val="00F13466"/>
    <w:rsid w:val="00F13499"/>
    <w:rsid w:val="00F13BE4"/>
    <w:rsid w:val="00F13F93"/>
    <w:rsid w:val="00F14BDD"/>
    <w:rsid w:val="00F14DAB"/>
    <w:rsid w:val="00F15BC0"/>
    <w:rsid w:val="00F16318"/>
    <w:rsid w:val="00F16569"/>
    <w:rsid w:val="00F209E5"/>
    <w:rsid w:val="00F21078"/>
    <w:rsid w:val="00F23976"/>
    <w:rsid w:val="00F24A2C"/>
    <w:rsid w:val="00F24A54"/>
    <w:rsid w:val="00F24AE3"/>
    <w:rsid w:val="00F27499"/>
    <w:rsid w:val="00F27A33"/>
    <w:rsid w:val="00F30337"/>
    <w:rsid w:val="00F3071C"/>
    <w:rsid w:val="00F32122"/>
    <w:rsid w:val="00F32AC3"/>
    <w:rsid w:val="00F33B75"/>
    <w:rsid w:val="00F363CC"/>
    <w:rsid w:val="00F36F37"/>
    <w:rsid w:val="00F37445"/>
    <w:rsid w:val="00F376B1"/>
    <w:rsid w:val="00F37DB3"/>
    <w:rsid w:val="00F40075"/>
    <w:rsid w:val="00F4114E"/>
    <w:rsid w:val="00F41BD8"/>
    <w:rsid w:val="00F41D8C"/>
    <w:rsid w:val="00F4247B"/>
    <w:rsid w:val="00F42C63"/>
    <w:rsid w:val="00F4315B"/>
    <w:rsid w:val="00F438BA"/>
    <w:rsid w:val="00F44548"/>
    <w:rsid w:val="00F446F5"/>
    <w:rsid w:val="00F46202"/>
    <w:rsid w:val="00F51BDE"/>
    <w:rsid w:val="00F54489"/>
    <w:rsid w:val="00F546EA"/>
    <w:rsid w:val="00F54F4D"/>
    <w:rsid w:val="00F568C1"/>
    <w:rsid w:val="00F570F7"/>
    <w:rsid w:val="00F57598"/>
    <w:rsid w:val="00F57A1F"/>
    <w:rsid w:val="00F60BC8"/>
    <w:rsid w:val="00F60ED2"/>
    <w:rsid w:val="00F60F83"/>
    <w:rsid w:val="00F62690"/>
    <w:rsid w:val="00F65806"/>
    <w:rsid w:val="00F65F1F"/>
    <w:rsid w:val="00F66103"/>
    <w:rsid w:val="00F6635E"/>
    <w:rsid w:val="00F6734D"/>
    <w:rsid w:val="00F7165B"/>
    <w:rsid w:val="00F731DA"/>
    <w:rsid w:val="00F73C68"/>
    <w:rsid w:val="00F74286"/>
    <w:rsid w:val="00F74597"/>
    <w:rsid w:val="00F74C70"/>
    <w:rsid w:val="00F75220"/>
    <w:rsid w:val="00F759E9"/>
    <w:rsid w:val="00F75DE3"/>
    <w:rsid w:val="00F76850"/>
    <w:rsid w:val="00F77AB7"/>
    <w:rsid w:val="00F81382"/>
    <w:rsid w:val="00F813E6"/>
    <w:rsid w:val="00F82878"/>
    <w:rsid w:val="00F828CA"/>
    <w:rsid w:val="00F82EDF"/>
    <w:rsid w:val="00F850A4"/>
    <w:rsid w:val="00F85335"/>
    <w:rsid w:val="00F85E52"/>
    <w:rsid w:val="00F85F22"/>
    <w:rsid w:val="00F87635"/>
    <w:rsid w:val="00F87AD7"/>
    <w:rsid w:val="00F87D31"/>
    <w:rsid w:val="00F921C3"/>
    <w:rsid w:val="00F92CDA"/>
    <w:rsid w:val="00F93BDB"/>
    <w:rsid w:val="00F94030"/>
    <w:rsid w:val="00F94456"/>
    <w:rsid w:val="00F95080"/>
    <w:rsid w:val="00F96286"/>
    <w:rsid w:val="00F966A9"/>
    <w:rsid w:val="00F9684F"/>
    <w:rsid w:val="00FA001A"/>
    <w:rsid w:val="00FA13B3"/>
    <w:rsid w:val="00FA1525"/>
    <w:rsid w:val="00FA19E0"/>
    <w:rsid w:val="00FA1C20"/>
    <w:rsid w:val="00FA25D5"/>
    <w:rsid w:val="00FA2D03"/>
    <w:rsid w:val="00FA321E"/>
    <w:rsid w:val="00FA398A"/>
    <w:rsid w:val="00FA3DC1"/>
    <w:rsid w:val="00FA43CE"/>
    <w:rsid w:val="00FA6215"/>
    <w:rsid w:val="00FA65E1"/>
    <w:rsid w:val="00FB05AE"/>
    <w:rsid w:val="00FB1257"/>
    <w:rsid w:val="00FB1F5E"/>
    <w:rsid w:val="00FB302A"/>
    <w:rsid w:val="00FB312F"/>
    <w:rsid w:val="00FB33C4"/>
    <w:rsid w:val="00FB3F76"/>
    <w:rsid w:val="00FB403E"/>
    <w:rsid w:val="00FB5F62"/>
    <w:rsid w:val="00FB7C14"/>
    <w:rsid w:val="00FC1037"/>
    <w:rsid w:val="00FC1BCA"/>
    <w:rsid w:val="00FC3108"/>
    <w:rsid w:val="00FC3282"/>
    <w:rsid w:val="00FC40AC"/>
    <w:rsid w:val="00FC4304"/>
    <w:rsid w:val="00FC459E"/>
    <w:rsid w:val="00FC5981"/>
    <w:rsid w:val="00FC5CD0"/>
    <w:rsid w:val="00FC682E"/>
    <w:rsid w:val="00FC6B93"/>
    <w:rsid w:val="00FD0E3F"/>
    <w:rsid w:val="00FD1CAD"/>
    <w:rsid w:val="00FD26D1"/>
    <w:rsid w:val="00FD459A"/>
    <w:rsid w:val="00FD5A45"/>
    <w:rsid w:val="00FD6044"/>
    <w:rsid w:val="00FD77F1"/>
    <w:rsid w:val="00FE08F7"/>
    <w:rsid w:val="00FE1A20"/>
    <w:rsid w:val="00FE1E6D"/>
    <w:rsid w:val="00FE3024"/>
    <w:rsid w:val="00FE4A4D"/>
    <w:rsid w:val="00FE5E33"/>
    <w:rsid w:val="00FF062B"/>
    <w:rsid w:val="00FF20D8"/>
    <w:rsid w:val="00FF2432"/>
    <w:rsid w:val="00FF2A64"/>
    <w:rsid w:val="00FF3723"/>
    <w:rsid w:val="00FF3C00"/>
    <w:rsid w:val="00FF4514"/>
    <w:rsid w:val="00FF4F6A"/>
    <w:rsid w:val="00FF5A6D"/>
    <w:rsid w:val="00FF6062"/>
    <w:rsid w:val="00FF68F0"/>
    <w:rsid w:val="00FF6D6C"/>
    <w:rsid w:val="00FF6FD1"/>
    <w:rsid w:val="00FF76BC"/>
    <w:rsid w:val="012F9AE2"/>
    <w:rsid w:val="01747948"/>
    <w:rsid w:val="01D28FE5"/>
    <w:rsid w:val="029DBDC0"/>
    <w:rsid w:val="03D07CEB"/>
    <w:rsid w:val="03E4FF93"/>
    <w:rsid w:val="03F3FFBA"/>
    <w:rsid w:val="04C04AA3"/>
    <w:rsid w:val="04C3062B"/>
    <w:rsid w:val="05C8E709"/>
    <w:rsid w:val="064FFA31"/>
    <w:rsid w:val="0651AEAD"/>
    <w:rsid w:val="06EA1A85"/>
    <w:rsid w:val="07DD259E"/>
    <w:rsid w:val="08195066"/>
    <w:rsid w:val="0831BEF3"/>
    <w:rsid w:val="096D3515"/>
    <w:rsid w:val="09B34FA8"/>
    <w:rsid w:val="0A3F3F94"/>
    <w:rsid w:val="0B1DA007"/>
    <w:rsid w:val="0BAB80D1"/>
    <w:rsid w:val="0C45B261"/>
    <w:rsid w:val="0CDFFA8E"/>
    <w:rsid w:val="0E6C83E5"/>
    <w:rsid w:val="0ECD435A"/>
    <w:rsid w:val="0F2456EE"/>
    <w:rsid w:val="0FD519A5"/>
    <w:rsid w:val="10350775"/>
    <w:rsid w:val="11F260B9"/>
    <w:rsid w:val="1273B027"/>
    <w:rsid w:val="132ECCBF"/>
    <w:rsid w:val="13B527C8"/>
    <w:rsid w:val="13FC56CD"/>
    <w:rsid w:val="140E6AA7"/>
    <w:rsid w:val="154B0921"/>
    <w:rsid w:val="15C54360"/>
    <w:rsid w:val="168E2EC1"/>
    <w:rsid w:val="180E6DFD"/>
    <w:rsid w:val="18825510"/>
    <w:rsid w:val="191348FC"/>
    <w:rsid w:val="192E9CD3"/>
    <w:rsid w:val="1D381C2E"/>
    <w:rsid w:val="1D56178A"/>
    <w:rsid w:val="1DF000B8"/>
    <w:rsid w:val="1E1B0287"/>
    <w:rsid w:val="1EF5F2A5"/>
    <w:rsid w:val="200BB7C5"/>
    <w:rsid w:val="20BC767A"/>
    <w:rsid w:val="20D81BB6"/>
    <w:rsid w:val="210C1495"/>
    <w:rsid w:val="217D78D2"/>
    <w:rsid w:val="219A6A95"/>
    <w:rsid w:val="2493C2C7"/>
    <w:rsid w:val="251B6074"/>
    <w:rsid w:val="2582CF71"/>
    <w:rsid w:val="25ECD5F9"/>
    <w:rsid w:val="270B0B22"/>
    <w:rsid w:val="291F94DF"/>
    <w:rsid w:val="2A145B77"/>
    <w:rsid w:val="2A463292"/>
    <w:rsid w:val="2AD551C2"/>
    <w:rsid w:val="2BE8233D"/>
    <w:rsid w:val="2C9C3D0B"/>
    <w:rsid w:val="2D49EBE1"/>
    <w:rsid w:val="2DD76463"/>
    <w:rsid w:val="2F212B99"/>
    <w:rsid w:val="305519DC"/>
    <w:rsid w:val="3073606E"/>
    <w:rsid w:val="311BF22C"/>
    <w:rsid w:val="3127A749"/>
    <w:rsid w:val="33D88964"/>
    <w:rsid w:val="347C6FEE"/>
    <w:rsid w:val="34EA9F32"/>
    <w:rsid w:val="36E565B9"/>
    <w:rsid w:val="37A0F4A6"/>
    <w:rsid w:val="380CF541"/>
    <w:rsid w:val="38ECFE69"/>
    <w:rsid w:val="39284E25"/>
    <w:rsid w:val="3975D8C8"/>
    <w:rsid w:val="39F0F169"/>
    <w:rsid w:val="3C304CED"/>
    <w:rsid w:val="3C9ADC15"/>
    <w:rsid w:val="3D9AAF90"/>
    <w:rsid w:val="3DC9C5CA"/>
    <w:rsid w:val="3E98AEF3"/>
    <w:rsid w:val="3FF33303"/>
    <w:rsid w:val="42D450B7"/>
    <w:rsid w:val="4307729C"/>
    <w:rsid w:val="437912CA"/>
    <w:rsid w:val="44DC13D8"/>
    <w:rsid w:val="45747D15"/>
    <w:rsid w:val="460F94F0"/>
    <w:rsid w:val="4639BA3A"/>
    <w:rsid w:val="48B79798"/>
    <w:rsid w:val="4990CB23"/>
    <w:rsid w:val="49DA96D5"/>
    <w:rsid w:val="4B6A4A39"/>
    <w:rsid w:val="4C52C473"/>
    <w:rsid w:val="4CB612C2"/>
    <w:rsid w:val="4D7C5986"/>
    <w:rsid w:val="4D817E1C"/>
    <w:rsid w:val="4DD45E49"/>
    <w:rsid w:val="4F7D81CE"/>
    <w:rsid w:val="501D8986"/>
    <w:rsid w:val="508EF532"/>
    <w:rsid w:val="514BC15F"/>
    <w:rsid w:val="51987E67"/>
    <w:rsid w:val="51B3935A"/>
    <w:rsid w:val="5267ECD8"/>
    <w:rsid w:val="528E4ADA"/>
    <w:rsid w:val="52A5304F"/>
    <w:rsid w:val="53FA6D6A"/>
    <w:rsid w:val="53FB8717"/>
    <w:rsid w:val="54AA5A43"/>
    <w:rsid w:val="5538C54E"/>
    <w:rsid w:val="584878FF"/>
    <w:rsid w:val="58662F0A"/>
    <w:rsid w:val="59D8B966"/>
    <w:rsid w:val="5B113646"/>
    <w:rsid w:val="5B6D72EC"/>
    <w:rsid w:val="5C51FC4A"/>
    <w:rsid w:val="5C897173"/>
    <w:rsid w:val="5D5E4B19"/>
    <w:rsid w:val="5D9EDD85"/>
    <w:rsid w:val="5E31ED24"/>
    <w:rsid w:val="5FE4F327"/>
    <w:rsid w:val="60FA8C1D"/>
    <w:rsid w:val="63B5C1A8"/>
    <w:rsid w:val="64CD3E10"/>
    <w:rsid w:val="659D1D24"/>
    <w:rsid w:val="663F7586"/>
    <w:rsid w:val="6845830D"/>
    <w:rsid w:val="686FE0FF"/>
    <w:rsid w:val="68BC7A87"/>
    <w:rsid w:val="69548702"/>
    <w:rsid w:val="69FAB12D"/>
    <w:rsid w:val="6A2AAA7A"/>
    <w:rsid w:val="6D0AF245"/>
    <w:rsid w:val="6DB70CFB"/>
    <w:rsid w:val="6DD39ACC"/>
    <w:rsid w:val="6DEA45E1"/>
    <w:rsid w:val="6E3DC481"/>
    <w:rsid w:val="6F5E573B"/>
    <w:rsid w:val="705A27A2"/>
    <w:rsid w:val="70D37117"/>
    <w:rsid w:val="70FAA28F"/>
    <w:rsid w:val="71EF3C2B"/>
    <w:rsid w:val="728A2F55"/>
    <w:rsid w:val="73542D2F"/>
    <w:rsid w:val="74AAE620"/>
    <w:rsid w:val="7512464A"/>
    <w:rsid w:val="75F7B5F2"/>
    <w:rsid w:val="76034250"/>
    <w:rsid w:val="7603F5A2"/>
    <w:rsid w:val="76150D3F"/>
    <w:rsid w:val="7667BB69"/>
    <w:rsid w:val="76B633B9"/>
    <w:rsid w:val="76FF4637"/>
    <w:rsid w:val="7960DB4C"/>
    <w:rsid w:val="79917DF8"/>
    <w:rsid w:val="7A103E80"/>
    <w:rsid w:val="7AF88F61"/>
    <w:rsid w:val="7B8AB030"/>
    <w:rsid w:val="7BB4DC62"/>
    <w:rsid w:val="7E6AB6AD"/>
    <w:rsid w:val="7EDEBD3F"/>
    <w:rsid w:val="7F1738D9"/>
    <w:rsid w:val="7FE38BF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F327"/>
  <w15:chartTrackingRefBased/>
  <w15:docId w15:val="{7866CB65-2017-4107-8BF3-066F2B69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F363D"/>
  </w:style>
  <w:style w:type="paragraph" w:styleId="Pealkiri3">
    <w:name w:val="heading 3"/>
    <w:basedOn w:val="Normaallaad"/>
    <w:link w:val="Pealkiri3Mrk"/>
    <w:uiPriority w:val="9"/>
    <w:qFormat/>
    <w:rsid w:val="0066576C"/>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67BA7"/>
    <w:pPr>
      <w:ind w:left="720"/>
      <w:contextualSpacing/>
    </w:pPr>
  </w:style>
  <w:style w:type="character" w:styleId="Kommentaariviide">
    <w:name w:val="annotation reference"/>
    <w:basedOn w:val="Liguvaikefont"/>
    <w:uiPriority w:val="99"/>
    <w:semiHidden/>
    <w:unhideWhenUsed/>
    <w:rsid w:val="00495DE0"/>
    <w:rPr>
      <w:sz w:val="16"/>
      <w:szCs w:val="16"/>
    </w:rPr>
  </w:style>
  <w:style w:type="paragraph" w:styleId="Kommentaaritekst">
    <w:name w:val="annotation text"/>
    <w:basedOn w:val="Normaallaad"/>
    <w:link w:val="KommentaaritekstMrk"/>
    <w:uiPriority w:val="99"/>
    <w:unhideWhenUsed/>
    <w:rsid w:val="00495DE0"/>
    <w:pPr>
      <w:spacing w:line="240" w:lineRule="auto"/>
    </w:pPr>
    <w:rPr>
      <w:sz w:val="20"/>
      <w:szCs w:val="20"/>
    </w:rPr>
  </w:style>
  <w:style w:type="character" w:customStyle="1" w:styleId="KommentaaritekstMrk">
    <w:name w:val="Kommentaari tekst Märk"/>
    <w:basedOn w:val="Liguvaikefont"/>
    <w:link w:val="Kommentaaritekst"/>
    <w:uiPriority w:val="99"/>
    <w:rsid w:val="00495DE0"/>
    <w:rPr>
      <w:sz w:val="20"/>
      <w:szCs w:val="20"/>
    </w:rPr>
  </w:style>
  <w:style w:type="paragraph" w:styleId="Kommentaariteema">
    <w:name w:val="annotation subject"/>
    <w:basedOn w:val="Kommentaaritekst"/>
    <w:next w:val="Kommentaaritekst"/>
    <w:link w:val="KommentaariteemaMrk"/>
    <w:uiPriority w:val="99"/>
    <w:semiHidden/>
    <w:unhideWhenUsed/>
    <w:rsid w:val="00495DE0"/>
    <w:rPr>
      <w:b/>
      <w:bCs/>
    </w:rPr>
  </w:style>
  <w:style w:type="character" w:customStyle="1" w:styleId="KommentaariteemaMrk">
    <w:name w:val="Kommentaari teema Märk"/>
    <w:basedOn w:val="KommentaaritekstMrk"/>
    <w:link w:val="Kommentaariteema"/>
    <w:uiPriority w:val="99"/>
    <w:semiHidden/>
    <w:rsid w:val="00495DE0"/>
    <w:rPr>
      <w:b/>
      <w:bCs/>
      <w:sz w:val="20"/>
      <w:szCs w:val="20"/>
    </w:rPr>
  </w:style>
  <w:style w:type="paragraph" w:styleId="Redaktsioon">
    <w:name w:val="Revision"/>
    <w:hidden/>
    <w:uiPriority w:val="99"/>
    <w:semiHidden/>
    <w:rsid w:val="00080FAD"/>
    <w:pPr>
      <w:spacing w:after="0" w:line="240" w:lineRule="auto"/>
    </w:pPr>
  </w:style>
  <w:style w:type="character" w:styleId="Hperlink">
    <w:name w:val="Hyperlink"/>
    <w:basedOn w:val="Liguvaikefont"/>
    <w:uiPriority w:val="99"/>
    <w:unhideWhenUsed/>
    <w:rsid w:val="00F41D8C"/>
    <w:rPr>
      <w:color w:val="0563C1" w:themeColor="hyperlink"/>
      <w:u w:val="single"/>
    </w:rPr>
  </w:style>
  <w:style w:type="character" w:styleId="Lahendamatamainimine">
    <w:name w:val="Unresolved Mention"/>
    <w:basedOn w:val="Liguvaikefont"/>
    <w:uiPriority w:val="99"/>
    <w:semiHidden/>
    <w:unhideWhenUsed/>
    <w:rsid w:val="00F41D8C"/>
    <w:rPr>
      <w:color w:val="605E5C"/>
      <w:shd w:val="clear" w:color="auto" w:fill="E1DFDD"/>
    </w:rPr>
  </w:style>
  <w:style w:type="character" w:customStyle="1" w:styleId="Pealkiri3Mrk">
    <w:name w:val="Pealkiri 3 Märk"/>
    <w:basedOn w:val="Liguvaikefont"/>
    <w:link w:val="Pealkiri3"/>
    <w:uiPriority w:val="9"/>
    <w:rsid w:val="0066576C"/>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66576C"/>
    <w:rPr>
      <w:b/>
      <w:bCs/>
    </w:rPr>
  </w:style>
  <w:style w:type="paragraph" w:styleId="Normaallaadveeb">
    <w:name w:val="Normal (Web)"/>
    <w:basedOn w:val="Normaallaad"/>
    <w:uiPriority w:val="99"/>
    <w:semiHidden/>
    <w:unhideWhenUsed/>
    <w:rsid w:val="0096153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9C25FA"/>
    <w:pPr>
      <w:tabs>
        <w:tab w:val="center" w:pos="4513"/>
        <w:tab w:val="right" w:pos="9026"/>
      </w:tabs>
      <w:spacing w:after="0" w:line="240" w:lineRule="auto"/>
    </w:pPr>
  </w:style>
  <w:style w:type="character" w:customStyle="1" w:styleId="PisMrk">
    <w:name w:val="Päis Märk"/>
    <w:basedOn w:val="Liguvaikefont"/>
    <w:link w:val="Pis"/>
    <w:uiPriority w:val="99"/>
    <w:rsid w:val="009C25FA"/>
  </w:style>
  <w:style w:type="paragraph" w:styleId="Jalus">
    <w:name w:val="footer"/>
    <w:basedOn w:val="Normaallaad"/>
    <w:link w:val="JalusMrk"/>
    <w:uiPriority w:val="99"/>
    <w:unhideWhenUsed/>
    <w:rsid w:val="009C25FA"/>
    <w:pPr>
      <w:tabs>
        <w:tab w:val="center" w:pos="4513"/>
        <w:tab w:val="right" w:pos="9026"/>
      </w:tabs>
      <w:spacing w:after="0" w:line="240" w:lineRule="auto"/>
    </w:pPr>
  </w:style>
  <w:style w:type="character" w:customStyle="1" w:styleId="JalusMrk">
    <w:name w:val="Jalus Märk"/>
    <w:basedOn w:val="Liguvaikefont"/>
    <w:link w:val="Jalus"/>
    <w:uiPriority w:val="99"/>
    <w:rsid w:val="009C25FA"/>
  </w:style>
  <w:style w:type="character" w:customStyle="1" w:styleId="ui-provider">
    <w:name w:val="ui-provider"/>
    <w:basedOn w:val="Liguvaikefont"/>
    <w:rsid w:val="009C25FA"/>
  </w:style>
  <w:style w:type="character" w:styleId="Mainimine">
    <w:name w:val="Mention"/>
    <w:basedOn w:val="Liguvaikefont"/>
    <w:uiPriority w:val="99"/>
    <w:unhideWhenUsed/>
    <w:rsid w:val="000117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3147">
      <w:bodyDiv w:val="1"/>
      <w:marLeft w:val="0"/>
      <w:marRight w:val="0"/>
      <w:marTop w:val="0"/>
      <w:marBottom w:val="0"/>
      <w:divBdr>
        <w:top w:val="none" w:sz="0" w:space="0" w:color="auto"/>
        <w:left w:val="none" w:sz="0" w:space="0" w:color="auto"/>
        <w:bottom w:val="none" w:sz="0" w:space="0" w:color="auto"/>
        <w:right w:val="none" w:sz="0" w:space="0" w:color="auto"/>
      </w:divBdr>
    </w:div>
    <w:div w:id="206527180">
      <w:bodyDiv w:val="1"/>
      <w:marLeft w:val="0"/>
      <w:marRight w:val="0"/>
      <w:marTop w:val="0"/>
      <w:marBottom w:val="0"/>
      <w:divBdr>
        <w:top w:val="none" w:sz="0" w:space="0" w:color="auto"/>
        <w:left w:val="none" w:sz="0" w:space="0" w:color="auto"/>
        <w:bottom w:val="none" w:sz="0" w:space="0" w:color="auto"/>
        <w:right w:val="none" w:sz="0" w:space="0" w:color="auto"/>
      </w:divBdr>
    </w:div>
    <w:div w:id="361324169">
      <w:bodyDiv w:val="1"/>
      <w:marLeft w:val="0"/>
      <w:marRight w:val="0"/>
      <w:marTop w:val="0"/>
      <w:marBottom w:val="0"/>
      <w:divBdr>
        <w:top w:val="none" w:sz="0" w:space="0" w:color="auto"/>
        <w:left w:val="none" w:sz="0" w:space="0" w:color="auto"/>
        <w:bottom w:val="none" w:sz="0" w:space="0" w:color="auto"/>
        <w:right w:val="none" w:sz="0" w:space="0" w:color="auto"/>
      </w:divBdr>
    </w:div>
    <w:div w:id="410858886">
      <w:bodyDiv w:val="1"/>
      <w:marLeft w:val="0"/>
      <w:marRight w:val="0"/>
      <w:marTop w:val="0"/>
      <w:marBottom w:val="0"/>
      <w:divBdr>
        <w:top w:val="none" w:sz="0" w:space="0" w:color="auto"/>
        <w:left w:val="none" w:sz="0" w:space="0" w:color="auto"/>
        <w:bottom w:val="none" w:sz="0" w:space="0" w:color="auto"/>
        <w:right w:val="none" w:sz="0" w:space="0" w:color="auto"/>
      </w:divBdr>
    </w:div>
    <w:div w:id="503516301">
      <w:bodyDiv w:val="1"/>
      <w:marLeft w:val="0"/>
      <w:marRight w:val="0"/>
      <w:marTop w:val="0"/>
      <w:marBottom w:val="0"/>
      <w:divBdr>
        <w:top w:val="none" w:sz="0" w:space="0" w:color="auto"/>
        <w:left w:val="none" w:sz="0" w:space="0" w:color="auto"/>
        <w:bottom w:val="none" w:sz="0" w:space="0" w:color="auto"/>
        <w:right w:val="none" w:sz="0" w:space="0" w:color="auto"/>
      </w:divBdr>
    </w:div>
    <w:div w:id="509761968">
      <w:bodyDiv w:val="1"/>
      <w:marLeft w:val="0"/>
      <w:marRight w:val="0"/>
      <w:marTop w:val="0"/>
      <w:marBottom w:val="0"/>
      <w:divBdr>
        <w:top w:val="none" w:sz="0" w:space="0" w:color="auto"/>
        <w:left w:val="none" w:sz="0" w:space="0" w:color="auto"/>
        <w:bottom w:val="none" w:sz="0" w:space="0" w:color="auto"/>
        <w:right w:val="none" w:sz="0" w:space="0" w:color="auto"/>
      </w:divBdr>
    </w:div>
    <w:div w:id="655492738">
      <w:bodyDiv w:val="1"/>
      <w:marLeft w:val="0"/>
      <w:marRight w:val="0"/>
      <w:marTop w:val="0"/>
      <w:marBottom w:val="0"/>
      <w:divBdr>
        <w:top w:val="none" w:sz="0" w:space="0" w:color="auto"/>
        <w:left w:val="none" w:sz="0" w:space="0" w:color="auto"/>
        <w:bottom w:val="none" w:sz="0" w:space="0" w:color="auto"/>
        <w:right w:val="none" w:sz="0" w:space="0" w:color="auto"/>
      </w:divBdr>
    </w:div>
    <w:div w:id="688261965">
      <w:bodyDiv w:val="1"/>
      <w:marLeft w:val="0"/>
      <w:marRight w:val="0"/>
      <w:marTop w:val="0"/>
      <w:marBottom w:val="0"/>
      <w:divBdr>
        <w:top w:val="none" w:sz="0" w:space="0" w:color="auto"/>
        <w:left w:val="none" w:sz="0" w:space="0" w:color="auto"/>
        <w:bottom w:val="none" w:sz="0" w:space="0" w:color="auto"/>
        <w:right w:val="none" w:sz="0" w:space="0" w:color="auto"/>
      </w:divBdr>
    </w:div>
    <w:div w:id="728842335">
      <w:bodyDiv w:val="1"/>
      <w:marLeft w:val="0"/>
      <w:marRight w:val="0"/>
      <w:marTop w:val="0"/>
      <w:marBottom w:val="0"/>
      <w:divBdr>
        <w:top w:val="none" w:sz="0" w:space="0" w:color="auto"/>
        <w:left w:val="none" w:sz="0" w:space="0" w:color="auto"/>
        <w:bottom w:val="none" w:sz="0" w:space="0" w:color="auto"/>
        <w:right w:val="none" w:sz="0" w:space="0" w:color="auto"/>
      </w:divBdr>
    </w:div>
    <w:div w:id="738132905">
      <w:bodyDiv w:val="1"/>
      <w:marLeft w:val="0"/>
      <w:marRight w:val="0"/>
      <w:marTop w:val="0"/>
      <w:marBottom w:val="0"/>
      <w:divBdr>
        <w:top w:val="none" w:sz="0" w:space="0" w:color="auto"/>
        <w:left w:val="none" w:sz="0" w:space="0" w:color="auto"/>
        <w:bottom w:val="none" w:sz="0" w:space="0" w:color="auto"/>
        <w:right w:val="none" w:sz="0" w:space="0" w:color="auto"/>
      </w:divBdr>
    </w:div>
    <w:div w:id="770470216">
      <w:bodyDiv w:val="1"/>
      <w:marLeft w:val="0"/>
      <w:marRight w:val="0"/>
      <w:marTop w:val="0"/>
      <w:marBottom w:val="0"/>
      <w:divBdr>
        <w:top w:val="none" w:sz="0" w:space="0" w:color="auto"/>
        <w:left w:val="none" w:sz="0" w:space="0" w:color="auto"/>
        <w:bottom w:val="none" w:sz="0" w:space="0" w:color="auto"/>
        <w:right w:val="none" w:sz="0" w:space="0" w:color="auto"/>
      </w:divBdr>
    </w:div>
    <w:div w:id="773327102">
      <w:bodyDiv w:val="1"/>
      <w:marLeft w:val="0"/>
      <w:marRight w:val="0"/>
      <w:marTop w:val="0"/>
      <w:marBottom w:val="0"/>
      <w:divBdr>
        <w:top w:val="none" w:sz="0" w:space="0" w:color="auto"/>
        <w:left w:val="none" w:sz="0" w:space="0" w:color="auto"/>
        <w:bottom w:val="none" w:sz="0" w:space="0" w:color="auto"/>
        <w:right w:val="none" w:sz="0" w:space="0" w:color="auto"/>
      </w:divBdr>
    </w:div>
    <w:div w:id="802313310">
      <w:bodyDiv w:val="1"/>
      <w:marLeft w:val="0"/>
      <w:marRight w:val="0"/>
      <w:marTop w:val="0"/>
      <w:marBottom w:val="0"/>
      <w:divBdr>
        <w:top w:val="none" w:sz="0" w:space="0" w:color="auto"/>
        <w:left w:val="none" w:sz="0" w:space="0" w:color="auto"/>
        <w:bottom w:val="none" w:sz="0" w:space="0" w:color="auto"/>
        <w:right w:val="none" w:sz="0" w:space="0" w:color="auto"/>
      </w:divBdr>
    </w:div>
    <w:div w:id="906115541">
      <w:bodyDiv w:val="1"/>
      <w:marLeft w:val="0"/>
      <w:marRight w:val="0"/>
      <w:marTop w:val="0"/>
      <w:marBottom w:val="0"/>
      <w:divBdr>
        <w:top w:val="none" w:sz="0" w:space="0" w:color="auto"/>
        <w:left w:val="none" w:sz="0" w:space="0" w:color="auto"/>
        <w:bottom w:val="none" w:sz="0" w:space="0" w:color="auto"/>
        <w:right w:val="none" w:sz="0" w:space="0" w:color="auto"/>
      </w:divBdr>
    </w:div>
    <w:div w:id="1151094526">
      <w:bodyDiv w:val="1"/>
      <w:marLeft w:val="0"/>
      <w:marRight w:val="0"/>
      <w:marTop w:val="0"/>
      <w:marBottom w:val="0"/>
      <w:divBdr>
        <w:top w:val="none" w:sz="0" w:space="0" w:color="auto"/>
        <w:left w:val="none" w:sz="0" w:space="0" w:color="auto"/>
        <w:bottom w:val="none" w:sz="0" w:space="0" w:color="auto"/>
        <w:right w:val="none" w:sz="0" w:space="0" w:color="auto"/>
      </w:divBdr>
    </w:div>
    <w:div w:id="1219395242">
      <w:bodyDiv w:val="1"/>
      <w:marLeft w:val="0"/>
      <w:marRight w:val="0"/>
      <w:marTop w:val="0"/>
      <w:marBottom w:val="0"/>
      <w:divBdr>
        <w:top w:val="none" w:sz="0" w:space="0" w:color="auto"/>
        <w:left w:val="none" w:sz="0" w:space="0" w:color="auto"/>
        <w:bottom w:val="none" w:sz="0" w:space="0" w:color="auto"/>
        <w:right w:val="none" w:sz="0" w:space="0" w:color="auto"/>
      </w:divBdr>
    </w:div>
    <w:div w:id="1309171906">
      <w:bodyDiv w:val="1"/>
      <w:marLeft w:val="0"/>
      <w:marRight w:val="0"/>
      <w:marTop w:val="0"/>
      <w:marBottom w:val="0"/>
      <w:divBdr>
        <w:top w:val="none" w:sz="0" w:space="0" w:color="auto"/>
        <w:left w:val="none" w:sz="0" w:space="0" w:color="auto"/>
        <w:bottom w:val="none" w:sz="0" w:space="0" w:color="auto"/>
        <w:right w:val="none" w:sz="0" w:space="0" w:color="auto"/>
      </w:divBdr>
    </w:div>
    <w:div w:id="1426808778">
      <w:bodyDiv w:val="1"/>
      <w:marLeft w:val="0"/>
      <w:marRight w:val="0"/>
      <w:marTop w:val="0"/>
      <w:marBottom w:val="0"/>
      <w:divBdr>
        <w:top w:val="none" w:sz="0" w:space="0" w:color="auto"/>
        <w:left w:val="none" w:sz="0" w:space="0" w:color="auto"/>
        <w:bottom w:val="none" w:sz="0" w:space="0" w:color="auto"/>
        <w:right w:val="none" w:sz="0" w:space="0" w:color="auto"/>
      </w:divBdr>
    </w:div>
    <w:div w:id="1536432512">
      <w:bodyDiv w:val="1"/>
      <w:marLeft w:val="0"/>
      <w:marRight w:val="0"/>
      <w:marTop w:val="0"/>
      <w:marBottom w:val="0"/>
      <w:divBdr>
        <w:top w:val="none" w:sz="0" w:space="0" w:color="auto"/>
        <w:left w:val="none" w:sz="0" w:space="0" w:color="auto"/>
        <w:bottom w:val="none" w:sz="0" w:space="0" w:color="auto"/>
        <w:right w:val="none" w:sz="0" w:space="0" w:color="auto"/>
      </w:divBdr>
    </w:div>
    <w:div w:id="1605379186">
      <w:bodyDiv w:val="1"/>
      <w:marLeft w:val="0"/>
      <w:marRight w:val="0"/>
      <w:marTop w:val="0"/>
      <w:marBottom w:val="0"/>
      <w:divBdr>
        <w:top w:val="none" w:sz="0" w:space="0" w:color="auto"/>
        <w:left w:val="none" w:sz="0" w:space="0" w:color="auto"/>
        <w:bottom w:val="none" w:sz="0" w:space="0" w:color="auto"/>
        <w:right w:val="none" w:sz="0" w:space="0" w:color="auto"/>
      </w:divBdr>
    </w:div>
    <w:div w:id="1631208063">
      <w:bodyDiv w:val="1"/>
      <w:marLeft w:val="0"/>
      <w:marRight w:val="0"/>
      <w:marTop w:val="0"/>
      <w:marBottom w:val="0"/>
      <w:divBdr>
        <w:top w:val="none" w:sz="0" w:space="0" w:color="auto"/>
        <w:left w:val="none" w:sz="0" w:space="0" w:color="auto"/>
        <w:bottom w:val="none" w:sz="0" w:space="0" w:color="auto"/>
        <w:right w:val="none" w:sz="0" w:space="0" w:color="auto"/>
      </w:divBdr>
    </w:div>
    <w:div w:id="1637956228">
      <w:bodyDiv w:val="1"/>
      <w:marLeft w:val="0"/>
      <w:marRight w:val="0"/>
      <w:marTop w:val="0"/>
      <w:marBottom w:val="0"/>
      <w:divBdr>
        <w:top w:val="none" w:sz="0" w:space="0" w:color="auto"/>
        <w:left w:val="none" w:sz="0" w:space="0" w:color="auto"/>
        <w:bottom w:val="none" w:sz="0" w:space="0" w:color="auto"/>
        <w:right w:val="none" w:sz="0" w:space="0" w:color="auto"/>
      </w:divBdr>
    </w:div>
    <w:div w:id="1644582148">
      <w:bodyDiv w:val="1"/>
      <w:marLeft w:val="0"/>
      <w:marRight w:val="0"/>
      <w:marTop w:val="0"/>
      <w:marBottom w:val="0"/>
      <w:divBdr>
        <w:top w:val="none" w:sz="0" w:space="0" w:color="auto"/>
        <w:left w:val="none" w:sz="0" w:space="0" w:color="auto"/>
        <w:bottom w:val="none" w:sz="0" w:space="0" w:color="auto"/>
        <w:right w:val="none" w:sz="0" w:space="0" w:color="auto"/>
      </w:divBdr>
    </w:div>
    <w:div w:id="1981373982">
      <w:bodyDiv w:val="1"/>
      <w:marLeft w:val="0"/>
      <w:marRight w:val="0"/>
      <w:marTop w:val="0"/>
      <w:marBottom w:val="0"/>
      <w:divBdr>
        <w:top w:val="none" w:sz="0" w:space="0" w:color="auto"/>
        <w:left w:val="none" w:sz="0" w:space="0" w:color="auto"/>
        <w:bottom w:val="none" w:sz="0" w:space="0" w:color="auto"/>
        <w:right w:val="none" w:sz="0" w:space="0" w:color="auto"/>
      </w:divBdr>
    </w:div>
    <w:div w:id="1998459564">
      <w:bodyDiv w:val="1"/>
      <w:marLeft w:val="0"/>
      <w:marRight w:val="0"/>
      <w:marTop w:val="0"/>
      <w:marBottom w:val="0"/>
      <w:divBdr>
        <w:top w:val="none" w:sz="0" w:space="0" w:color="auto"/>
        <w:left w:val="none" w:sz="0" w:space="0" w:color="auto"/>
        <w:bottom w:val="none" w:sz="0" w:space="0" w:color="auto"/>
        <w:right w:val="none" w:sz="0" w:space="0" w:color="auto"/>
      </w:divBdr>
    </w:div>
    <w:div w:id="20560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05C99544D2D45438D90554B1A08B94B" ma:contentTypeVersion="2" ma:contentTypeDescription="Loo uus dokument" ma:contentTypeScope="" ma:versionID="0d54f9d11766ed3d13856b3c2ea95550">
  <xsd:schema xmlns:xsd="http://www.w3.org/2001/XMLSchema" xmlns:xs="http://www.w3.org/2001/XMLSchema" xmlns:p="http://schemas.microsoft.com/office/2006/metadata/properties" xmlns:ns2="15a3458e-7f08-4e8b-ba5d-23d993a3df98" targetNamespace="http://schemas.microsoft.com/office/2006/metadata/properties" ma:root="true" ma:fieldsID="631be91beef018bea7f30e07d35095d8" ns2:_="">
    <xsd:import namespace="15a3458e-7f08-4e8b-ba5d-23d993a3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a3458e-7f08-4e8b-ba5d-23d993a3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E85DFA-9275-4D2A-8268-8E81C8C3194F}">
  <ds:schemaRefs>
    <ds:schemaRef ds:uri="http://schemas.microsoft.com/sharepoint/v3/contenttype/forms"/>
  </ds:schemaRefs>
</ds:datastoreItem>
</file>

<file path=customXml/itemProps2.xml><?xml version="1.0" encoding="utf-8"?>
<ds:datastoreItem xmlns:ds="http://schemas.openxmlformats.org/officeDocument/2006/customXml" ds:itemID="{E2CA19C7-B74A-4730-B754-6D08368AAFF7}">
  <ds:schemaRefs>
    <ds:schemaRef ds:uri="http://schemas.openxmlformats.org/officeDocument/2006/bibliography"/>
  </ds:schemaRefs>
</ds:datastoreItem>
</file>

<file path=customXml/itemProps3.xml><?xml version="1.0" encoding="utf-8"?>
<ds:datastoreItem xmlns:ds="http://schemas.openxmlformats.org/officeDocument/2006/customXml" ds:itemID="{B7113EDB-753C-41CE-9EFF-ED727E2A4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a3458e-7f08-4e8b-ba5d-23d993a3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E91CEB-0EA6-4B5A-951F-DCEBA480B85F}">
  <ds:schemaRefs>
    <ds:schemaRef ds:uri="http://purl.org/dc/terms/"/>
    <ds:schemaRef ds:uri="15a3458e-7f08-4e8b-ba5d-23d993a3df98"/>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5</Pages>
  <Words>1625</Words>
  <Characters>9426</Characters>
  <Application>Microsoft Office Word</Application>
  <DocSecurity>0</DocSecurity>
  <Lines>78</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Sündema</dc:creator>
  <cp:keywords/>
  <dc:description/>
  <cp:lastModifiedBy>Mari Käbi</cp:lastModifiedBy>
  <cp:revision>15</cp:revision>
  <dcterms:created xsi:type="dcterms:W3CDTF">2024-10-30T07:35:00Z</dcterms:created>
  <dcterms:modified xsi:type="dcterms:W3CDTF">2024-11-06T09:25:00Z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0x010100505C99544D2D45438D90554B1A08B94B</vt:lpwstr>
  </property>
  <property fmtid="{D5CDD505-2E9C-101B-9397-08002B2CF9AE}" pid="3" name="_dlc_DocIdItemGuid">
    <vt:lpwstr>abdde25a-6aad-4aa6-83b1-35178e6528fb</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MSIP_Label_defa4170-0d19-0005-0004-bc88714345d2_Enabled">
    <vt:lpwstr>true</vt:lpwstr>
  </property>
  <property fmtid="{D5CDD505-2E9C-101B-9397-08002B2CF9AE}" pid="17" name="MSIP_Label_defa4170-0d19-0005-0004-bc88714345d2_SetDate">
    <vt:lpwstr>2024-09-05T11:16:23Z</vt:lpwstr>
  </property>
  <property fmtid="{D5CDD505-2E9C-101B-9397-08002B2CF9AE}" pid="18" name="MSIP_Label_defa4170-0d19-0005-0004-bc88714345d2_Method">
    <vt:lpwstr>Standard</vt:lpwstr>
  </property>
  <property fmtid="{D5CDD505-2E9C-101B-9397-08002B2CF9AE}" pid="19" name="MSIP_Label_defa4170-0d19-0005-0004-bc88714345d2_Name">
    <vt:lpwstr>defa4170-0d19-0005-0004-bc88714345d2</vt:lpwstr>
  </property>
  <property fmtid="{D5CDD505-2E9C-101B-9397-08002B2CF9AE}" pid="20" name="MSIP_Label_defa4170-0d19-0005-0004-bc88714345d2_SiteId">
    <vt:lpwstr>8fe098d2-428d-4bd4-9803-7195fe96f0e2</vt:lpwstr>
  </property>
  <property fmtid="{D5CDD505-2E9C-101B-9397-08002B2CF9AE}" pid="21" name="MSIP_Label_defa4170-0d19-0005-0004-bc88714345d2_ActionId">
    <vt:lpwstr>1a35a3d5-764f-4a9f-9d9d-002db89874de</vt:lpwstr>
  </property>
  <property fmtid="{D5CDD505-2E9C-101B-9397-08002B2CF9AE}" pid="22" name="MSIP_Label_defa4170-0d19-0005-0004-bc88714345d2_ContentBits">
    <vt:lpwstr>0</vt:lpwstr>
  </property>
</Properties>
</file>